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259CB" w14:paraId="65DE0E90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721334D0" w14:textId="32DC06B2" w:rsidR="00974E99" w:rsidRPr="004259CB" w:rsidRDefault="00974E99" w:rsidP="00CB19DB">
            <w:pPr>
              <w:pStyle w:val="Documenttype"/>
            </w:pPr>
            <w:r w:rsidRPr="004259CB">
              <w:t>IALA S</w:t>
            </w:r>
            <w:r w:rsidR="00CB19DB" w:rsidRPr="004259CB">
              <w:t>tandard</w:t>
            </w:r>
          </w:p>
        </w:tc>
      </w:tr>
    </w:tbl>
    <w:p w14:paraId="12E1A606" w14:textId="77777777" w:rsidR="0070191F" w:rsidRPr="004259CB" w:rsidRDefault="0070191F" w:rsidP="003274DB">
      <w:pPr>
        <w:rPr>
          <w:lang w:val="en-GB"/>
        </w:rPr>
      </w:pPr>
    </w:p>
    <w:p w14:paraId="75AAE362" w14:textId="77777777" w:rsidR="00D74AE1" w:rsidRPr="004259CB" w:rsidRDefault="00D74AE1" w:rsidP="003274DB">
      <w:pPr>
        <w:rPr>
          <w:lang w:val="en-GB"/>
        </w:rPr>
      </w:pPr>
    </w:p>
    <w:p w14:paraId="37E21113" w14:textId="3C0D6658" w:rsidR="00192FEB" w:rsidRDefault="000F68A4" w:rsidP="00192FEB">
      <w:pPr>
        <w:pStyle w:val="Documentnumber"/>
      </w:pPr>
      <w:r>
        <w:t>S</w:t>
      </w:r>
      <w:r w:rsidR="0013794D">
        <w:t>1</w:t>
      </w:r>
      <w:r w:rsidR="00496E8D" w:rsidRPr="004259CB">
        <w:t>0</w:t>
      </w:r>
      <w:r w:rsidR="0013794D">
        <w:t>2</w:t>
      </w:r>
      <w:r w:rsidR="00D70AFE" w:rsidRPr="004259CB">
        <w:t>0</w:t>
      </w:r>
    </w:p>
    <w:p w14:paraId="1F4C7081" w14:textId="77777777" w:rsidR="00757F9E" w:rsidRPr="00757F9E" w:rsidRDefault="00757F9E" w:rsidP="00757F9E">
      <w:pPr>
        <w:rPr>
          <w:lang w:val="en-GB"/>
        </w:rPr>
      </w:pPr>
    </w:p>
    <w:p w14:paraId="76B5E416" w14:textId="3573F3F6" w:rsidR="00D74AE1" w:rsidRPr="004259CB" w:rsidRDefault="007123DA" w:rsidP="00E270C5">
      <w:pPr>
        <w:pStyle w:val="Documentname"/>
      </w:pPr>
      <w:r>
        <w:t xml:space="preserve">Marine </w:t>
      </w:r>
      <w:r w:rsidR="00496E8D" w:rsidRPr="004259CB">
        <w:t>Aids to Navigation</w:t>
      </w:r>
      <w:r w:rsidR="00EC4025" w:rsidRPr="004259CB">
        <w:t xml:space="preserve"> </w:t>
      </w:r>
      <w:r w:rsidR="00D6195E">
        <w:t>D</w:t>
      </w:r>
      <w:r w:rsidR="0013794D">
        <w:t xml:space="preserve">esign and </w:t>
      </w:r>
      <w:r w:rsidR="00D6195E">
        <w:t>D</w:t>
      </w:r>
      <w:r w:rsidR="0013794D">
        <w:t>elivery</w:t>
      </w:r>
    </w:p>
    <w:p w14:paraId="3AFC0632" w14:textId="77777777" w:rsidR="00D74AE1" w:rsidRPr="004259CB" w:rsidRDefault="00D74AE1" w:rsidP="00D74AE1">
      <w:pPr>
        <w:rPr>
          <w:lang w:val="en-GB"/>
        </w:rPr>
      </w:pPr>
    </w:p>
    <w:p w14:paraId="71867CB6" w14:textId="77777777" w:rsidR="007E30DF" w:rsidRPr="004259CB" w:rsidRDefault="007E30DF" w:rsidP="00D74AE1">
      <w:pPr>
        <w:rPr>
          <w:lang w:val="en-GB"/>
        </w:rPr>
      </w:pPr>
    </w:p>
    <w:p w14:paraId="4F6B3612" w14:textId="77777777" w:rsidR="00E270C5" w:rsidRPr="004259CB" w:rsidRDefault="00E270C5" w:rsidP="00D74AE1">
      <w:pPr>
        <w:rPr>
          <w:lang w:val="en-GB"/>
        </w:rPr>
      </w:pPr>
    </w:p>
    <w:p w14:paraId="5F06365D" w14:textId="77777777" w:rsidR="00E270C5" w:rsidRPr="004259CB" w:rsidRDefault="00E270C5" w:rsidP="00D74AE1">
      <w:pPr>
        <w:rPr>
          <w:lang w:val="en-GB"/>
        </w:rPr>
      </w:pPr>
    </w:p>
    <w:p w14:paraId="0C608839" w14:textId="77777777" w:rsidR="00E270C5" w:rsidRPr="004259CB" w:rsidRDefault="00E270C5" w:rsidP="00D74AE1">
      <w:pPr>
        <w:rPr>
          <w:lang w:val="en-GB"/>
        </w:rPr>
      </w:pPr>
    </w:p>
    <w:p w14:paraId="6E569E8A" w14:textId="77777777" w:rsidR="00E270C5" w:rsidRPr="004259CB" w:rsidRDefault="00E270C5" w:rsidP="00D74AE1">
      <w:pPr>
        <w:rPr>
          <w:lang w:val="en-GB"/>
        </w:rPr>
      </w:pPr>
    </w:p>
    <w:p w14:paraId="0C0CF7F1" w14:textId="77777777" w:rsidR="00E270C5" w:rsidRPr="004259CB" w:rsidRDefault="00E270C5" w:rsidP="00D74AE1">
      <w:pPr>
        <w:rPr>
          <w:lang w:val="en-GB"/>
        </w:rPr>
      </w:pPr>
    </w:p>
    <w:p w14:paraId="689089ED" w14:textId="77777777" w:rsidR="00E270C5" w:rsidRPr="004259CB" w:rsidRDefault="00E270C5" w:rsidP="00D74AE1">
      <w:pPr>
        <w:rPr>
          <w:lang w:val="en-GB"/>
        </w:rPr>
      </w:pPr>
    </w:p>
    <w:p w14:paraId="0C083DD7" w14:textId="77777777" w:rsidR="00E270C5" w:rsidRPr="004259CB" w:rsidRDefault="00E270C5" w:rsidP="00D74AE1">
      <w:pPr>
        <w:rPr>
          <w:lang w:val="en-GB"/>
        </w:rPr>
      </w:pPr>
    </w:p>
    <w:p w14:paraId="3339146F" w14:textId="77777777" w:rsidR="00E270C5" w:rsidRPr="004259CB" w:rsidRDefault="00E270C5" w:rsidP="00D74AE1">
      <w:pPr>
        <w:rPr>
          <w:lang w:val="en-GB"/>
        </w:rPr>
      </w:pPr>
    </w:p>
    <w:p w14:paraId="2FD1AA10" w14:textId="77777777" w:rsidR="00E270C5" w:rsidRPr="004259CB" w:rsidRDefault="00E270C5" w:rsidP="00D74AE1">
      <w:pPr>
        <w:rPr>
          <w:lang w:val="en-GB"/>
        </w:rPr>
      </w:pPr>
    </w:p>
    <w:p w14:paraId="1975E315" w14:textId="77777777" w:rsidR="00E270C5" w:rsidRPr="004259CB" w:rsidRDefault="00E270C5" w:rsidP="00D74AE1">
      <w:pPr>
        <w:rPr>
          <w:lang w:val="en-GB"/>
        </w:rPr>
      </w:pPr>
    </w:p>
    <w:p w14:paraId="5A956A1A" w14:textId="77777777" w:rsidR="00E270C5" w:rsidRPr="004259CB" w:rsidRDefault="00E270C5" w:rsidP="00D74AE1">
      <w:pPr>
        <w:rPr>
          <w:lang w:val="en-GB"/>
        </w:rPr>
      </w:pPr>
    </w:p>
    <w:p w14:paraId="3114609B" w14:textId="77777777" w:rsidR="00E270C5" w:rsidRPr="004259CB" w:rsidRDefault="00E270C5" w:rsidP="00D74AE1">
      <w:pPr>
        <w:rPr>
          <w:lang w:val="en-GB"/>
        </w:rPr>
      </w:pPr>
    </w:p>
    <w:p w14:paraId="75CAE921" w14:textId="77777777" w:rsidR="00E270C5" w:rsidRPr="004259CB" w:rsidRDefault="00E270C5" w:rsidP="00D74AE1">
      <w:pPr>
        <w:rPr>
          <w:lang w:val="en-GB"/>
        </w:rPr>
      </w:pPr>
    </w:p>
    <w:p w14:paraId="045E9A7E" w14:textId="77777777" w:rsidR="00E270C5" w:rsidRPr="004259CB" w:rsidRDefault="00E270C5" w:rsidP="00D74AE1">
      <w:pPr>
        <w:rPr>
          <w:lang w:val="en-GB"/>
        </w:rPr>
      </w:pPr>
    </w:p>
    <w:p w14:paraId="3C597EDC" w14:textId="77777777" w:rsidR="00E270C5" w:rsidRPr="004259CB" w:rsidRDefault="00E270C5" w:rsidP="00D74AE1">
      <w:pPr>
        <w:rPr>
          <w:lang w:val="en-GB"/>
        </w:rPr>
      </w:pPr>
    </w:p>
    <w:p w14:paraId="50648268" w14:textId="77777777" w:rsidR="00E270C5" w:rsidRPr="004259CB" w:rsidRDefault="00E270C5" w:rsidP="00D74AE1">
      <w:pPr>
        <w:rPr>
          <w:lang w:val="en-GB"/>
        </w:rPr>
      </w:pPr>
    </w:p>
    <w:p w14:paraId="3AEBAA5F" w14:textId="77777777" w:rsidR="00E270C5" w:rsidRPr="004259CB" w:rsidRDefault="00E270C5" w:rsidP="00D74AE1">
      <w:pPr>
        <w:rPr>
          <w:lang w:val="en-GB"/>
        </w:rPr>
      </w:pPr>
    </w:p>
    <w:p w14:paraId="7DF3C923" w14:textId="77777777" w:rsidR="00E270C5" w:rsidRPr="004259CB" w:rsidRDefault="00E270C5" w:rsidP="00D74AE1">
      <w:pPr>
        <w:rPr>
          <w:lang w:val="en-GB"/>
        </w:rPr>
      </w:pPr>
    </w:p>
    <w:p w14:paraId="0C7840A0" w14:textId="77777777" w:rsidR="00E270C5" w:rsidRPr="004259CB" w:rsidRDefault="00E270C5" w:rsidP="00D74AE1">
      <w:pPr>
        <w:rPr>
          <w:lang w:val="en-GB"/>
        </w:rPr>
      </w:pPr>
    </w:p>
    <w:p w14:paraId="7C53E5CE" w14:textId="77777777" w:rsidR="00E270C5" w:rsidRPr="004259CB" w:rsidRDefault="00E270C5" w:rsidP="00D74AE1">
      <w:pPr>
        <w:rPr>
          <w:lang w:val="en-GB"/>
        </w:rPr>
      </w:pPr>
    </w:p>
    <w:p w14:paraId="39A40C11" w14:textId="77777777" w:rsidR="00E270C5" w:rsidRPr="004259CB" w:rsidRDefault="00E270C5" w:rsidP="00D74AE1">
      <w:pPr>
        <w:rPr>
          <w:lang w:val="en-GB"/>
        </w:rPr>
      </w:pPr>
    </w:p>
    <w:p w14:paraId="4F4576B6" w14:textId="77777777" w:rsidR="00E270C5" w:rsidRPr="004259CB" w:rsidRDefault="00E270C5" w:rsidP="00D74AE1">
      <w:pPr>
        <w:rPr>
          <w:lang w:val="en-GB"/>
        </w:rPr>
      </w:pPr>
    </w:p>
    <w:p w14:paraId="36E7FAF6" w14:textId="77777777" w:rsidR="00E270C5" w:rsidRPr="004259CB" w:rsidRDefault="00E270C5" w:rsidP="00E270C5">
      <w:pPr>
        <w:pStyle w:val="Editionnumber"/>
      </w:pPr>
      <w:r w:rsidRPr="004259CB">
        <w:t>Edition 1.0</w:t>
      </w:r>
    </w:p>
    <w:p w14:paraId="7C93824F" w14:textId="2A37037F" w:rsidR="00D74AE1" w:rsidRPr="004259CB" w:rsidRDefault="00A857D0" w:rsidP="00E270C5">
      <w:pPr>
        <w:pStyle w:val="Documentdate"/>
      </w:pPr>
      <w:del w:id="0" w:author="Simon Millyard" w:date="2020-10-07T09:16:00Z">
        <w:r w:rsidDel="00CA0C2E">
          <w:delText>May</w:delText>
        </w:r>
        <w:r w:rsidR="004259CB" w:rsidDel="00CA0C2E">
          <w:delText xml:space="preserve"> 2018</w:delText>
        </w:r>
      </w:del>
      <w:ins w:id="1" w:author="Simon Millyard" w:date="2020-10-07T09:16:00Z">
        <w:r w:rsidR="00CA0C2E">
          <w:t>October 2020</w:t>
        </w:r>
      </w:ins>
    </w:p>
    <w:p w14:paraId="79F8C27E" w14:textId="77777777" w:rsidR="00A857D0" w:rsidRDefault="00A857D0" w:rsidP="003274DB">
      <w:pPr>
        <w:rPr>
          <w:lang w:val="en-GB"/>
        </w:rPr>
        <w:sectPr w:rsidR="00A857D0" w:rsidSect="007E30DF">
          <w:headerReference w:type="default" r:id="rId11"/>
          <w:footerReference w:type="default" r:id="rId12"/>
          <w:head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1FB13D3" w14:textId="546641EE" w:rsidR="00A857D0" w:rsidRDefault="00A857D0">
      <w:pPr>
        <w:spacing w:after="200" w:line="276" w:lineRule="auto"/>
        <w:rPr>
          <w:lang w:val="en-GB"/>
        </w:rPr>
      </w:pPr>
      <w:r>
        <w:rPr>
          <w:lang w:val="en-GB"/>
        </w:rPr>
        <w:lastRenderedPageBreak/>
        <w:br w:type="page"/>
      </w:r>
    </w:p>
    <w:p w14:paraId="3C886B62" w14:textId="77777777" w:rsidR="007123DA" w:rsidRPr="0095070A" w:rsidRDefault="007123DA" w:rsidP="007123DA">
      <w:pPr>
        <w:pStyle w:val="BodyText"/>
        <w:rPr>
          <w:rFonts w:ascii="AvenirNext LT Pro Regular" w:hAnsi="AvenirNext LT Pro Regular"/>
          <w:color w:val="002060"/>
          <w:sz w:val="40"/>
          <w:szCs w:val="40"/>
        </w:rPr>
      </w:pPr>
      <w:r w:rsidRPr="0095070A">
        <w:rPr>
          <w:rFonts w:ascii="AvenirNext LT Pro Regular" w:hAnsi="AvenirNext LT Pro Regular"/>
          <w:color w:val="002060"/>
          <w:sz w:val="40"/>
          <w:szCs w:val="40"/>
        </w:rPr>
        <w:lastRenderedPageBreak/>
        <w:t>THE GENERAL ASSEMBLY</w:t>
      </w:r>
    </w:p>
    <w:p w14:paraId="588C6990" w14:textId="77777777" w:rsidR="007123DA" w:rsidRDefault="007123DA" w:rsidP="007123DA">
      <w:pPr>
        <w:pStyle w:val="BodyText"/>
        <w:rPr>
          <w:rFonts w:ascii="AvenirNext LT Pro Regular" w:hAnsi="AvenirNext LT Pro Regular"/>
        </w:rPr>
      </w:pPr>
    </w:p>
    <w:p w14:paraId="1DBAA6C9" w14:textId="77777777" w:rsidR="007123DA" w:rsidRDefault="007123DA" w:rsidP="007123DA">
      <w:pPr>
        <w:pStyle w:val="BodyText"/>
        <w:rPr>
          <w:rFonts w:ascii="AvenirNext LT Pro Regular" w:hAnsi="AvenirNext LT Pro Regular"/>
        </w:rPr>
      </w:pPr>
    </w:p>
    <w:p w14:paraId="1C9D2EF5" w14:textId="28FD3064" w:rsidR="007123DA" w:rsidRPr="00DD3CD3" w:rsidRDefault="007123DA" w:rsidP="007123DA">
      <w:pPr>
        <w:pStyle w:val="BodyText"/>
        <w:spacing w:after="240"/>
        <w:rPr>
          <w:rFonts w:ascii="AvenirNext LT Pro Regular" w:hAnsi="AvenirNext LT Pro Regular"/>
        </w:rPr>
      </w:pPr>
      <w:r w:rsidRPr="00DD3CD3">
        <w:rPr>
          <w:rFonts w:ascii="AvenirNext LT Pro Regular" w:hAnsi="AvenirNext LT Pro Regular"/>
          <w:b/>
        </w:rPr>
        <w:t>BEARING IN MIND</w:t>
      </w:r>
      <w:r w:rsidRPr="00DD3CD3">
        <w:rPr>
          <w:rFonts w:ascii="AvenirNext LT Pro Regular" w:hAnsi="AvenirNext LT Pro Regular"/>
        </w:rPr>
        <w:t xml:space="preserve"> the provisions of the United Nations Convention on the Law of the Sea (UNCLOS) and the Convention on th</w:t>
      </w:r>
      <w:r w:rsidR="00C945DA">
        <w:rPr>
          <w:rFonts w:ascii="AvenirNext LT Pro Regular" w:hAnsi="AvenirNext LT Pro Regular"/>
        </w:rPr>
        <w:t>e Safety of Life at Sea (SOLAS),</w:t>
      </w:r>
    </w:p>
    <w:p w14:paraId="551F40D9" w14:textId="77777777" w:rsidR="007123DA" w:rsidRPr="00DD3CD3" w:rsidRDefault="007123DA" w:rsidP="007123DA">
      <w:pPr>
        <w:pStyle w:val="BodyText"/>
        <w:spacing w:after="240"/>
        <w:rPr>
          <w:rFonts w:ascii="AvenirNext LT Pro Regular" w:hAnsi="AvenirNext LT Pro Regular"/>
        </w:rPr>
      </w:pPr>
      <w:r w:rsidRPr="00DD3CD3">
        <w:rPr>
          <w:rFonts w:ascii="AvenirNext LT Pro Regular" w:hAnsi="AvenirNext LT Pro Regular"/>
          <w:b/>
        </w:rPr>
        <w:t>RECOGNIZING</w:t>
      </w:r>
      <w:r w:rsidRPr="00DD3CD3">
        <w:rPr>
          <w:rFonts w:ascii="AvenirNext LT Pro Regular" w:hAnsi="AvenirNext LT Pro Regular"/>
        </w:rPr>
        <w:t xml:space="preserve"> that the aim of IALA is to foster the safe, </w:t>
      </w:r>
      <w:proofErr w:type="gramStart"/>
      <w:r w:rsidRPr="00DD3CD3">
        <w:rPr>
          <w:rFonts w:ascii="AvenirNext LT Pro Regular" w:hAnsi="AvenirNext LT Pro Regular"/>
        </w:rPr>
        <w:t>economic</w:t>
      </w:r>
      <w:proofErr w:type="gramEnd"/>
      <w:r w:rsidRPr="00DD3CD3">
        <w:rPr>
          <w:rFonts w:ascii="AvenirNext LT Pro Regular" w:hAnsi="AvenirNext LT Pro Regular"/>
        </w:rPr>
        <w:t xml:space="preserve"> and efficient movement of vessels, through improvement and harmonisation of aids to navigation world-wide,</w:t>
      </w:r>
    </w:p>
    <w:p w14:paraId="2B07A87D" w14:textId="77777777" w:rsidR="007123DA" w:rsidRPr="00DD3CD3" w:rsidRDefault="007123DA" w:rsidP="007123DA">
      <w:pPr>
        <w:pStyle w:val="BodyText"/>
        <w:spacing w:after="240"/>
        <w:rPr>
          <w:rFonts w:ascii="AvenirNext LT Pro Regular" w:hAnsi="AvenirNext LT Pro Regular"/>
        </w:rPr>
      </w:pPr>
      <w:r w:rsidRPr="008F071A">
        <w:rPr>
          <w:rFonts w:ascii="AvenirNext LT Pro Regular" w:hAnsi="AvenirNext LT Pro Regular"/>
          <w:b/>
          <w:highlight w:val="yellow"/>
          <w:rPrChange w:id="2" w:author="Capt. Phillip Day" w:date="2021-04-15T13:16:00Z">
            <w:rPr>
              <w:rFonts w:ascii="AvenirNext LT Pro Regular" w:hAnsi="AvenirNext LT Pro Regular"/>
              <w:b/>
            </w:rPr>
          </w:rPrChange>
        </w:rPr>
        <w:t>RECALLING</w:t>
      </w:r>
      <w:r w:rsidRPr="008F071A">
        <w:rPr>
          <w:rFonts w:ascii="AvenirNext LT Pro Regular" w:hAnsi="AvenirNext LT Pro Regular"/>
          <w:highlight w:val="yellow"/>
          <w:rPrChange w:id="3" w:author="Capt. Phillip Day" w:date="2021-04-15T13:16:00Z">
            <w:rPr>
              <w:rFonts w:ascii="AvenirNext LT Pro Regular" w:hAnsi="AvenirNext LT Pro Regular"/>
            </w:rPr>
          </w:rPrChange>
        </w:rPr>
        <w:t xml:space="preserve"> Article 7 of</w:t>
      </w:r>
      <w:r w:rsidRPr="00DD3CD3">
        <w:rPr>
          <w:rFonts w:ascii="AvenirNext LT Pro Regular" w:hAnsi="AvenirNext LT Pro Regular"/>
        </w:rPr>
        <w:t xml:space="preserve"> the IALA Constitution regarding the authority, </w:t>
      </w:r>
      <w:proofErr w:type="gramStart"/>
      <w:r w:rsidRPr="00DD3CD3">
        <w:rPr>
          <w:rFonts w:ascii="AvenirNext LT Pro Regular" w:hAnsi="AvenirNext LT Pro Regular"/>
        </w:rPr>
        <w:t>duties</w:t>
      </w:r>
      <w:proofErr w:type="gramEnd"/>
      <w:r w:rsidRPr="00DD3CD3">
        <w:rPr>
          <w:rFonts w:ascii="AvenirNext LT Pro Regular" w:hAnsi="AvenirNext LT Pro Regular"/>
        </w:rPr>
        <w:t xml:space="preserve"> and functions of the General Assembly,</w:t>
      </w:r>
    </w:p>
    <w:p w14:paraId="42EC6107" w14:textId="77777777" w:rsidR="00297459" w:rsidRDefault="007123DA" w:rsidP="007123DA">
      <w:pPr>
        <w:pStyle w:val="BodyText"/>
        <w:spacing w:after="240"/>
        <w:rPr>
          <w:rFonts w:ascii="AvenirNext LT Pro Regular" w:hAnsi="AvenirNext LT Pro Regular"/>
        </w:rPr>
      </w:pPr>
      <w:r w:rsidRPr="00DD3CD3">
        <w:rPr>
          <w:rFonts w:ascii="AvenirNext LT Pro Regular" w:hAnsi="AvenirNext LT Pro Regular"/>
          <w:b/>
        </w:rPr>
        <w:t>RECALLING ALSO</w:t>
      </w:r>
      <w:r w:rsidRPr="00DD3CD3">
        <w:rPr>
          <w:rFonts w:ascii="AvenirNext LT Pro Regular" w:hAnsi="AvenirNext LT Pro Regular"/>
        </w:rPr>
        <w:t xml:space="preserve"> </w:t>
      </w:r>
      <w:r w:rsidR="00297459">
        <w:rPr>
          <w:rFonts w:ascii="AvenirNext LT Pro Regular" w:hAnsi="AvenirNext LT Pro Regular"/>
        </w:rPr>
        <w:t xml:space="preserve">that a goal of the work of IALA is that Marine Aids to Navigation are developed and harmonized through international cooperation and the provision of standards as described in </w:t>
      </w:r>
      <w:r w:rsidR="00297459" w:rsidRPr="008F071A">
        <w:rPr>
          <w:rFonts w:ascii="AvenirNext LT Pro Regular" w:hAnsi="AvenirNext LT Pro Regular"/>
          <w:highlight w:val="yellow"/>
          <w:rPrChange w:id="4" w:author="Capt. Phillip Day" w:date="2021-04-15T13:16:00Z">
            <w:rPr>
              <w:rFonts w:ascii="AvenirNext LT Pro Regular" w:hAnsi="AvenirNext LT Pro Regular"/>
            </w:rPr>
          </w:rPrChange>
        </w:rPr>
        <w:t>the Strategic Vision for the period 2018-2026,</w:t>
      </w:r>
    </w:p>
    <w:p w14:paraId="6B514D98" w14:textId="01533179" w:rsidR="007123DA" w:rsidRPr="00DD3CD3" w:rsidRDefault="007123DA" w:rsidP="007123DA">
      <w:pPr>
        <w:pStyle w:val="BodyText"/>
        <w:spacing w:after="240"/>
        <w:rPr>
          <w:rFonts w:ascii="AvenirNext LT Pro Regular" w:hAnsi="AvenirNext LT Pro Regular"/>
        </w:rPr>
      </w:pPr>
      <w:r w:rsidRPr="00DD3CD3">
        <w:rPr>
          <w:rFonts w:ascii="AvenirNext LT Pro Regular" w:hAnsi="AvenirNext LT Pro Regular"/>
          <w:b/>
        </w:rPr>
        <w:t>HAVING CONSIDERED</w:t>
      </w:r>
      <w:r w:rsidRPr="00DD3CD3">
        <w:rPr>
          <w:rFonts w:ascii="AvenirNext LT Pro Regular" w:hAnsi="AvenirNext LT Pro Regular"/>
        </w:rPr>
        <w:t xml:space="preserve"> the advice of the Council</w:t>
      </w:r>
      <w:r w:rsidRPr="00DD3CD3">
        <w:rPr>
          <w:rFonts w:ascii="AvenirNext LT Pro Regular" w:hAnsi="AvenirNext LT Pro Regular"/>
          <w:i/>
        </w:rPr>
        <w:t xml:space="preserve"> </w:t>
      </w:r>
      <w:r w:rsidRPr="00DD3CD3">
        <w:rPr>
          <w:rFonts w:ascii="AvenirNext LT Pro Regular" w:hAnsi="AvenirNext LT Pro Regular"/>
        </w:rPr>
        <w:t xml:space="preserve">provided to General Assembly at its </w:t>
      </w:r>
      <w:r w:rsidRPr="007123DA">
        <w:rPr>
          <w:rFonts w:ascii="AvenirNext LT Pro Regular" w:hAnsi="AvenirNext LT Pro Regular"/>
        </w:rPr>
        <w:t>13th</w:t>
      </w:r>
      <w:r w:rsidRPr="00DD3CD3">
        <w:rPr>
          <w:rFonts w:ascii="AvenirNext LT Pro Regular" w:hAnsi="AvenirNext LT Pro Regular"/>
        </w:rPr>
        <w:t xml:space="preserve"> Session</w:t>
      </w:r>
      <w:r w:rsidR="00C945DA">
        <w:rPr>
          <w:rFonts w:ascii="AvenirNext LT Pro Regular" w:hAnsi="AvenirNext LT Pro Regular"/>
        </w:rPr>
        <w:t>,</w:t>
      </w:r>
    </w:p>
    <w:p w14:paraId="291ABF86" w14:textId="70AE25EB" w:rsidR="007123DA" w:rsidRPr="00DD3CD3" w:rsidRDefault="007123DA" w:rsidP="007123DA">
      <w:pPr>
        <w:pStyle w:val="BodyText"/>
        <w:spacing w:after="240"/>
        <w:rPr>
          <w:rFonts w:ascii="AvenirNext LT Pro Regular" w:hAnsi="AvenirNext LT Pro Regular"/>
        </w:rPr>
      </w:pPr>
      <w:r w:rsidRPr="00DD3CD3">
        <w:rPr>
          <w:rFonts w:ascii="AvenirNext LT Pro Regular" w:hAnsi="AvenirNext LT Pro Regular"/>
          <w:b/>
        </w:rPr>
        <w:t>APPROVES</w:t>
      </w:r>
      <w:r w:rsidRPr="00DD3CD3">
        <w:rPr>
          <w:rFonts w:ascii="AvenirNext LT Pro Regular" w:hAnsi="AvenirNext LT Pro Regular"/>
        </w:rPr>
        <w:t xml:space="preserve"> the </w:t>
      </w:r>
      <w:r>
        <w:rPr>
          <w:rFonts w:ascii="AvenirNext LT Pro Regular" w:hAnsi="AvenirNext LT Pro Regular"/>
        </w:rPr>
        <w:t>IALA Standard 1020 Marine Aids to Navigation Design and Delivery</w:t>
      </w:r>
      <w:r w:rsidRPr="00DD3CD3">
        <w:rPr>
          <w:rFonts w:ascii="AvenirNext LT Pro Regular" w:hAnsi="AvenirNext LT Pro Regular"/>
        </w:rPr>
        <w:t>, and</w:t>
      </w:r>
    </w:p>
    <w:p w14:paraId="0232428A" w14:textId="77777777" w:rsidR="007123DA" w:rsidRPr="00DD3CD3" w:rsidRDefault="007123DA" w:rsidP="007123DA">
      <w:pPr>
        <w:pStyle w:val="BodyText"/>
        <w:spacing w:after="240"/>
        <w:rPr>
          <w:rFonts w:ascii="AvenirNext LT Pro Regular" w:hAnsi="AvenirNext LT Pro Regular"/>
        </w:rPr>
      </w:pPr>
      <w:r w:rsidRPr="00DD3CD3">
        <w:rPr>
          <w:rFonts w:ascii="AvenirNext LT Pro Regular" w:hAnsi="AvenirNext LT Pro Regular"/>
          <w:b/>
        </w:rPr>
        <w:t>INVITES</w:t>
      </w:r>
      <w:r w:rsidRPr="00DD3CD3">
        <w:rPr>
          <w:rFonts w:ascii="AvenirNext LT Pro Regular" w:hAnsi="AvenirNext LT Pro Regular"/>
        </w:rPr>
        <w:t xml:space="preserve"> Members and Marine Aids to Navigation Authorities world-wide to undertake to implement the provisions of the Standard.</w:t>
      </w:r>
    </w:p>
    <w:p w14:paraId="71FC239F" w14:textId="3C62FCC8" w:rsidR="00A857D0" w:rsidRDefault="00A857D0">
      <w:pPr>
        <w:spacing w:after="200" w:line="276" w:lineRule="auto"/>
        <w:rPr>
          <w:lang w:val="en-GB"/>
        </w:rPr>
      </w:pPr>
    </w:p>
    <w:p w14:paraId="2D5A5E05" w14:textId="77777777" w:rsidR="00EB6F3C" w:rsidRPr="004259CB" w:rsidRDefault="00EB6F3C" w:rsidP="003274DB">
      <w:pPr>
        <w:rPr>
          <w:lang w:val="en-GB"/>
        </w:rPr>
        <w:sectPr w:rsidR="00EB6F3C" w:rsidRPr="004259CB" w:rsidSect="00A857D0">
          <w:headerReference w:type="even" r:id="rId14"/>
          <w:headerReference w:type="default" r:id="rId15"/>
          <w:headerReference w:type="first" r:id="rId16"/>
          <w:pgSz w:w="11906" w:h="16838" w:code="9"/>
          <w:pgMar w:top="567" w:right="1276" w:bottom="2495" w:left="1276" w:header="567" w:footer="567" w:gutter="0"/>
          <w:cols w:space="708"/>
          <w:titlePg/>
          <w:docGrid w:linePitch="360"/>
        </w:sectPr>
      </w:pPr>
    </w:p>
    <w:p w14:paraId="6C8235D3" w14:textId="119AF60A" w:rsidR="00757F9E" w:rsidRDefault="00680F99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 w:rsidRPr="004259CB">
        <w:rPr>
          <w:b w:val="0"/>
          <w:noProof w:val="0"/>
          <w:lang w:val="en-GB"/>
        </w:rPr>
        <w:lastRenderedPageBreak/>
        <w:fldChar w:fldCharType="begin"/>
      </w:r>
      <w:r w:rsidRPr="004259CB">
        <w:rPr>
          <w:b w:val="0"/>
          <w:noProof w:val="0"/>
          <w:lang w:val="en-GB"/>
        </w:rPr>
        <w:instrText xml:space="preserve"> TOC \o "1-3" \h \z \u </w:instrText>
      </w:r>
      <w:r w:rsidRPr="004259CB">
        <w:rPr>
          <w:b w:val="0"/>
          <w:noProof w:val="0"/>
          <w:lang w:val="en-GB"/>
        </w:rPr>
        <w:fldChar w:fldCharType="separate"/>
      </w:r>
      <w:r w:rsidR="00D74D58">
        <w:fldChar w:fldCharType="begin"/>
      </w:r>
      <w:r w:rsidR="00D74D58">
        <w:instrText xml:space="preserve"> HYPERLINK \l "_Toc464139604" </w:instrText>
      </w:r>
      <w:r w:rsidR="00D74D58">
        <w:fldChar w:fldCharType="separate"/>
      </w:r>
      <w:r w:rsidR="00757F9E" w:rsidRPr="00041A14">
        <w:rPr>
          <w:rStyle w:val="Hyperlink"/>
        </w:rPr>
        <w:t>1.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INTRODUCTION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_Toc464139604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5" w:author="Jeon MinSu" w:date="2021-09-03T10:58:00Z">
        <w:r w:rsidR="007A4299">
          <w:rPr>
            <w:webHidden/>
          </w:rPr>
          <w:t>5</w:t>
        </w:r>
      </w:ins>
      <w:del w:id="6" w:author="Jeon MinSu" w:date="2021-09-03T10:56:00Z">
        <w:r w:rsidR="00ED2619" w:rsidDel="007A4299">
          <w:rPr>
            <w:webHidden/>
          </w:rPr>
          <w:delText>5</w:delText>
        </w:r>
      </w:del>
      <w:r w:rsidR="00757F9E">
        <w:rPr>
          <w:webHidden/>
        </w:rPr>
        <w:fldChar w:fldCharType="end"/>
      </w:r>
      <w:r w:rsidR="00D74D58">
        <w:fldChar w:fldCharType="end"/>
      </w:r>
    </w:p>
    <w:p w14:paraId="5A57CA93" w14:textId="2E265F54" w:rsidR="00757F9E" w:rsidRDefault="00D74D58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>
        <w:fldChar w:fldCharType="begin"/>
      </w:r>
      <w:r>
        <w:instrText xml:space="preserve"> HYPERLINK \l "_Toc464139605" </w:instrText>
      </w:r>
      <w:r>
        <w:fldChar w:fldCharType="separate"/>
      </w:r>
      <w:r w:rsidR="00757F9E" w:rsidRPr="00041A14">
        <w:rPr>
          <w:rStyle w:val="Hyperlink"/>
        </w:rPr>
        <w:t>2.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PURPOSE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_Toc464139605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7" w:author="Jeon MinSu" w:date="2021-09-03T10:58:00Z">
        <w:r w:rsidR="007A4299">
          <w:rPr>
            <w:webHidden/>
          </w:rPr>
          <w:t>5</w:t>
        </w:r>
      </w:ins>
      <w:del w:id="8" w:author="Jeon MinSu" w:date="2021-09-03T10:56:00Z">
        <w:r w:rsidR="00ED2619" w:rsidDel="007A4299">
          <w:rPr>
            <w:webHidden/>
          </w:rPr>
          <w:delText>5</w:delText>
        </w:r>
      </w:del>
      <w:r w:rsidR="00757F9E">
        <w:rPr>
          <w:webHidden/>
        </w:rPr>
        <w:fldChar w:fldCharType="end"/>
      </w:r>
      <w:r>
        <w:fldChar w:fldCharType="end"/>
      </w:r>
    </w:p>
    <w:p w14:paraId="75034B08" w14:textId="293EF29F" w:rsidR="00757F9E" w:rsidRDefault="00D74D58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>
        <w:fldChar w:fldCharType="begin"/>
      </w:r>
      <w:r>
        <w:instrText xml:space="preserve"> HYPERLINK \l "_Toc464139606" </w:instrText>
      </w:r>
      <w:r>
        <w:fldChar w:fldCharType="separate"/>
      </w:r>
      <w:r w:rsidR="00757F9E" w:rsidRPr="00041A14">
        <w:rPr>
          <w:rStyle w:val="Hyperlink"/>
        </w:rPr>
        <w:t>3.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APPLICATION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_Toc464139606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9" w:author="Jeon MinSu" w:date="2021-09-03T10:58:00Z">
        <w:r w:rsidR="007A4299">
          <w:rPr>
            <w:webHidden/>
          </w:rPr>
          <w:t>5</w:t>
        </w:r>
      </w:ins>
      <w:del w:id="10" w:author="Jeon MinSu" w:date="2021-09-03T10:56:00Z">
        <w:r w:rsidR="00ED2619" w:rsidDel="007A4299">
          <w:rPr>
            <w:webHidden/>
          </w:rPr>
          <w:delText>5</w:delText>
        </w:r>
      </w:del>
      <w:r w:rsidR="00757F9E">
        <w:rPr>
          <w:webHidden/>
        </w:rPr>
        <w:fldChar w:fldCharType="end"/>
      </w:r>
      <w:r>
        <w:fldChar w:fldCharType="end"/>
      </w:r>
    </w:p>
    <w:p w14:paraId="1A6265BF" w14:textId="523DA07D" w:rsidR="00757F9E" w:rsidRDefault="00D74D58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>
        <w:fldChar w:fldCharType="begin"/>
      </w:r>
      <w:r>
        <w:instrText xml:space="preserve"> HYPERLINK \l "_Toc464139607" </w:instrText>
      </w:r>
      <w:r>
        <w:fldChar w:fldCharType="separate"/>
      </w:r>
      <w:r w:rsidR="00757F9E" w:rsidRPr="00041A14">
        <w:rPr>
          <w:rStyle w:val="Hyperlink"/>
        </w:rPr>
        <w:t>4.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SCOPE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_Toc464139607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11" w:author="Jeon MinSu" w:date="2021-09-03T10:58:00Z">
        <w:r w:rsidR="007A4299">
          <w:rPr>
            <w:webHidden/>
          </w:rPr>
          <w:t>5</w:t>
        </w:r>
      </w:ins>
      <w:del w:id="12" w:author="Jeon MinSu" w:date="2021-09-03T10:56:00Z">
        <w:r w:rsidR="00ED2619" w:rsidDel="007A4299">
          <w:rPr>
            <w:webHidden/>
          </w:rPr>
          <w:delText>5</w:delText>
        </w:r>
      </w:del>
      <w:r w:rsidR="00757F9E">
        <w:rPr>
          <w:webHidden/>
        </w:rPr>
        <w:fldChar w:fldCharType="end"/>
      </w:r>
      <w:r>
        <w:fldChar w:fldCharType="end"/>
      </w:r>
    </w:p>
    <w:p w14:paraId="4BE62355" w14:textId="1683B1AF" w:rsidR="00757F9E" w:rsidRDefault="00D74D58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>
        <w:fldChar w:fldCharType="begin"/>
      </w:r>
      <w:r>
        <w:instrText xml:space="preserve"> HYPERLINK \l "_Toc464139608" </w:instrText>
      </w:r>
      <w:r>
        <w:fldChar w:fldCharType="separate"/>
      </w:r>
      <w:r w:rsidR="00757F9E" w:rsidRPr="00041A14">
        <w:rPr>
          <w:rStyle w:val="Hyperlink"/>
        </w:rPr>
        <w:t>5.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REFERENCED DOCUMENTS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_Toc464139608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13" w:author="Jeon MinSu" w:date="2021-09-03T10:58:00Z">
        <w:r w:rsidR="007A4299">
          <w:rPr>
            <w:webHidden/>
          </w:rPr>
          <w:t>6</w:t>
        </w:r>
      </w:ins>
      <w:del w:id="14" w:author="Jeon MinSu" w:date="2021-09-03T10:56:00Z">
        <w:r w:rsidR="00ED2619" w:rsidDel="007A4299">
          <w:rPr>
            <w:webHidden/>
          </w:rPr>
          <w:delText>6</w:delText>
        </w:r>
      </w:del>
      <w:r w:rsidR="00757F9E">
        <w:rPr>
          <w:webHidden/>
        </w:rPr>
        <w:fldChar w:fldCharType="end"/>
      </w:r>
      <w:r>
        <w:fldChar w:fldCharType="end"/>
      </w:r>
    </w:p>
    <w:p w14:paraId="56E650A4" w14:textId="37F1F9AF" w:rsidR="00757F9E" w:rsidRDefault="00D74D58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>
        <w:fldChar w:fldCharType="begin"/>
      </w:r>
      <w:r>
        <w:instrText xml:space="preserve"> HYPERLINK \l "_Toc464139609" </w:instrText>
      </w:r>
      <w:r>
        <w:fldChar w:fldCharType="separate"/>
      </w:r>
      <w:r w:rsidR="00757F9E" w:rsidRPr="00041A14">
        <w:rPr>
          <w:rStyle w:val="Hyperlink"/>
        </w:rPr>
        <w:t>6.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SUPPLEMENTARY ELEMENTS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_Toc464139609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15" w:author="Jeon MinSu" w:date="2021-09-03T10:58:00Z">
        <w:r w:rsidR="007A4299">
          <w:rPr>
            <w:webHidden/>
          </w:rPr>
          <w:t>7</w:t>
        </w:r>
      </w:ins>
      <w:del w:id="16" w:author="Jeon MinSu" w:date="2021-09-03T10:56:00Z">
        <w:r w:rsidR="00ED2619" w:rsidDel="007A4299">
          <w:rPr>
            <w:webHidden/>
          </w:rPr>
          <w:delText>7</w:delText>
        </w:r>
      </w:del>
      <w:r w:rsidR="00757F9E">
        <w:rPr>
          <w:webHidden/>
        </w:rPr>
        <w:fldChar w:fldCharType="end"/>
      </w:r>
      <w:r>
        <w:fldChar w:fldCharType="end"/>
      </w:r>
    </w:p>
    <w:p w14:paraId="5CB07878" w14:textId="1EC112DF" w:rsidR="00757F9E" w:rsidRDefault="00D74D58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>
        <w:fldChar w:fldCharType="begin"/>
      </w:r>
      <w:r>
        <w:instrText xml:space="preserve"> HYPERLINK \l "_Toc464139610" </w:instrText>
      </w:r>
      <w:r>
        <w:fldChar w:fldCharType="separate"/>
      </w:r>
      <w:r w:rsidR="00757F9E" w:rsidRPr="00041A14">
        <w:rPr>
          <w:rStyle w:val="Hyperlink"/>
        </w:rPr>
        <w:t>7.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ADOPTION OF AND AMENDMENT OF STANDARDS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_Toc464139610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17" w:author="Jeon MinSu" w:date="2021-09-03T10:58:00Z">
        <w:r w:rsidR="007A4299">
          <w:rPr>
            <w:webHidden/>
          </w:rPr>
          <w:t>7</w:t>
        </w:r>
      </w:ins>
      <w:del w:id="18" w:author="Jeon MinSu" w:date="2021-09-03T10:56:00Z">
        <w:r w:rsidR="00ED2619" w:rsidDel="007A4299">
          <w:rPr>
            <w:webHidden/>
          </w:rPr>
          <w:delText>7</w:delText>
        </w:r>
      </w:del>
      <w:r w:rsidR="00757F9E">
        <w:rPr>
          <w:webHidden/>
        </w:rPr>
        <w:fldChar w:fldCharType="end"/>
      </w:r>
      <w:r>
        <w:fldChar w:fldCharType="end"/>
      </w:r>
    </w:p>
    <w:p w14:paraId="790A8C13" w14:textId="72AB4444" w:rsidR="00757F9E" w:rsidRDefault="00D74D58">
      <w:pPr>
        <w:pStyle w:val="TOC1"/>
        <w:tabs>
          <w:tab w:val="left" w:pos="720"/>
        </w:tabs>
        <w:rPr>
          <w:rFonts w:eastAsiaTheme="minorEastAsia"/>
          <w:b w:val="0"/>
          <w:color w:val="auto"/>
          <w:sz w:val="24"/>
          <w:szCs w:val="24"/>
          <w:lang w:val="en-GB" w:eastAsia="en-GB"/>
        </w:rPr>
      </w:pPr>
      <w:r>
        <w:fldChar w:fldCharType="begin"/>
      </w:r>
      <w:r>
        <w:instrText xml:space="preserve"> HYPERLINK \l "_Toc464139611" </w:instrText>
      </w:r>
      <w:r>
        <w:fldChar w:fldCharType="separate"/>
      </w:r>
      <w:r w:rsidR="00757F9E" w:rsidRPr="00041A14">
        <w:rPr>
          <w:rStyle w:val="Hyperlink"/>
        </w:rPr>
        <w:t>8.</w:t>
      </w:r>
      <w:r w:rsidR="00757F9E">
        <w:rPr>
          <w:rFonts w:eastAsiaTheme="minorEastAsia"/>
          <w:b w:val="0"/>
          <w:color w:val="auto"/>
          <w:sz w:val="24"/>
          <w:szCs w:val="24"/>
          <w:lang w:val="en-GB" w:eastAsia="en-GB"/>
        </w:rPr>
        <w:tab/>
      </w:r>
      <w:r w:rsidR="00757F9E" w:rsidRPr="00041A14">
        <w:rPr>
          <w:rStyle w:val="Hyperlink"/>
        </w:rPr>
        <w:t>DOCUMENT HISTORY</w:t>
      </w:r>
      <w:r w:rsidR="00757F9E">
        <w:rPr>
          <w:webHidden/>
        </w:rPr>
        <w:tab/>
      </w:r>
      <w:r w:rsidR="00757F9E">
        <w:rPr>
          <w:webHidden/>
        </w:rPr>
        <w:fldChar w:fldCharType="begin"/>
      </w:r>
      <w:r w:rsidR="00757F9E">
        <w:rPr>
          <w:webHidden/>
        </w:rPr>
        <w:instrText xml:space="preserve"> PAGEREF _Toc464139611 \h </w:instrText>
      </w:r>
      <w:r w:rsidR="00757F9E">
        <w:rPr>
          <w:webHidden/>
        </w:rPr>
      </w:r>
      <w:r w:rsidR="00757F9E">
        <w:rPr>
          <w:webHidden/>
        </w:rPr>
        <w:fldChar w:fldCharType="separate"/>
      </w:r>
      <w:ins w:id="19" w:author="Jeon MinSu" w:date="2021-09-03T10:58:00Z">
        <w:r w:rsidR="007A4299">
          <w:rPr>
            <w:webHidden/>
          </w:rPr>
          <w:t>7</w:t>
        </w:r>
      </w:ins>
      <w:del w:id="20" w:author="Jeon MinSu" w:date="2021-09-03T10:56:00Z">
        <w:r w:rsidR="00ED2619" w:rsidDel="007A4299">
          <w:rPr>
            <w:webHidden/>
          </w:rPr>
          <w:delText>7</w:delText>
        </w:r>
      </w:del>
      <w:r w:rsidR="00757F9E">
        <w:rPr>
          <w:webHidden/>
        </w:rPr>
        <w:fldChar w:fldCharType="end"/>
      </w:r>
      <w:r>
        <w:fldChar w:fldCharType="end"/>
      </w:r>
    </w:p>
    <w:p w14:paraId="236F66EE" w14:textId="77777777" w:rsidR="0078486B" w:rsidRPr="004259CB" w:rsidRDefault="00680F99" w:rsidP="003274DB">
      <w:pPr>
        <w:rPr>
          <w:lang w:val="en-GB"/>
        </w:rPr>
      </w:pPr>
      <w:r w:rsidRPr="004259CB">
        <w:rPr>
          <w:b/>
          <w:color w:val="00558C" w:themeColor="accent1"/>
          <w:sz w:val="22"/>
          <w:lang w:val="en-GB"/>
        </w:rPr>
        <w:fldChar w:fldCharType="end"/>
      </w:r>
    </w:p>
    <w:p w14:paraId="196632E3" w14:textId="6A70DD28" w:rsidR="00406B02" w:rsidRPr="004259CB" w:rsidRDefault="00406B02" w:rsidP="00192FEB">
      <w:pPr>
        <w:rPr>
          <w:lang w:val="en-GB"/>
        </w:rPr>
      </w:pPr>
    </w:p>
    <w:p w14:paraId="1BE25314" w14:textId="23092289" w:rsidR="0078486B" w:rsidRPr="004259CB" w:rsidRDefault="0078486B" w:rsidP="003274DB">
      <w:pPr>
        <w:rPr>
          <w:lang w:val="en-GB"/>
        </w:rPr>
      </w:pPr>
    </w:p>
    <w:p w14:paraId="5499F3E4" w14:textId="77777777" w:rsidR="00EB6F3C" w:rsidRPr="004259CB" w:rsidRDefault="00EB6F3C" w:rsidP="003274DB">
      <w:pPr>
        <w:rPr>
          <w:lang w:val="en-GB"/>
        </w:rPr>
        <w:sectPr w:rsidR="00EB6F3C" w:rsidRPr="004259CB" w:rsidSect="00AB623C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5B4FB388" w14:textId="77777777" w:rsidR="00203BE2" w:rsidRPr="004259CB" w:rsidRDefault="00203BE2">
      <w:pPr>
        <w:spacing w:after="200" w:line="276" w:lineRule="auto"/>
        <w:rPr>
          <w:lang w:val="en-GB"/>
        </w:rPr>
      </w:pPr>
    </w:p>
    <w:p w14:paraId="4E48CF62" w14:textId="3895FA52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</w:pPr>
      <w:bookmarkStart w:id="21" w:name="_Toc432687596"/>
      <w:bookmarkStart w:id="22" w:name="_Toc464033443"/>
      <w:bookmarkStart w:id="23" w:name="_Toc464136438"/>
      <w:bookmarkStart w:id="24" w:name="_Toc464139604"/>
      <w:r w:rsidRPr="004259CB">
        <w:rPr>
          <w:caps w:val="0"/>
        </w:rPr>
        <w:t>INTRODUCTION</w:t>
      </w:r>
      <w:bookmarkEnd w:id="21"/>
      <w:bookmarkEnd w:id="22"/>
      <w:bookmarkEnd w:id="23"/>
      <w:bookmarkEnd w:id="24"/>
    </w:p>
    <w:p w14:paraId="5A48B6AB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0A8367C9" w14:textId="77777777" w:rsidR="007123DA" w:rsidRPr="006B6BA8" w:rsidRDefault="007123DA" w:rsidP="00D424EC">
      <w:pPr>
        <w:pStyle w:val="BodyText"/>
      </w:pPr>
      <w:r w:rsidRPr="006B6BA8">
        <w:t xml:space="preserve">The International Association of Marine Aids to Navigation and Lighthouse Authorities (IALA) is a specialized organization for world-wide improvement and harmonization of Marine Aids to Navigation. </w:t>
      </w:r>
    </w:p>
    <w:p w14:paraId="6E314D9A" w14:textId="77777777" w:rsidR="007123DA" w:rsidRPr="006B6BA8" w:rsidRDefault="007123DA" w:rsidP="00D424EC">
      <w:pPr>
        <w:pStyle w:val="BodyText"/>
      </w:pPr>
      <w:r w:rsidRPr="006B6BA8">
        <w:t xml:space="preserve">The term “Marine Aid to Navigation” referred to in the Constitution of IALA, should be understood to be device, </w:t>
      </w:r>
      <w:proofErr w:type="gramStart"/>
      <w:r w:rsidRPr="006B6BA8">
        <w:t>system</w:t>
      </w:r>
      <w:proofErr w:type="gramEnd"/>
      <w:r w:rsidRPr="006B6BA8">
        <w:t xml:space="preserve"> or service, external to vessels, designed and operated to enhance safe and efficient navigation of individual vessels and/or vessel traffic. For the purposes of IALA this definition includes Vessel Traffic Services. </w:t>
      </w:r>
    </w:p>
    <w:p w14:paraId="747B0700" w14:textId="77777777" w:rsidR="007123DA" w:rsidRPr="00536858" w:rsidRDefault="007123DA" w:rsidP="007123DA">
      <w:pPr>
        <w:pStyle w:val="BodyText"/>
      </w:pPr>
      <w:r w:rsidRPr="00536858">
        <w:t>IALA publishes Standards, Recommendations, and Guidelines</w:t>
      </w:r>
      <w:r>
        <w:t>,</w:t>
      </w:r>
      <w:r w:rsidRPr="00536858">
        <w:t xml:space="preserve"> defined as follows.</w:t>
      </w:r>
    </w:p>
    <w:tbl>
      <w:tblPr>
        <w:tblStyle w:val="MediumShading1"/>
        <w:tblW w:w="10211" w:type="dxa"/>
        <w:tblInd w:w="5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3239"/>
        <w:gridCol w:w="6972"/>
      </w:tblGrid>
      <w:tr w:rsidR="004259CB" w:rsidRPr="004259CB" w14:paraId="71DA5E77" w14:textId="77777777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  <w:shd w:val="clear" w:color="auto" w:fill="6BC4FF" w:themeFill="accent1" w:themeFillTint="66"/>
          </w:tcPr>
          <w:p w14:paraId="5C2145D2" w14:textId="77777777" w:rsidR="004259CB" w:rsidRPr="004259CB" w:rsidRDefault="004259CB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 w:rsidRPr="004259CB">
              <w:rPr>
                <w:sz w:val="22"/>
                <w:lang w:val="en-GB"/>
              </w:rPr>
              <w:t>Document</w:t>
            </w:r>
          </w:p>
        </w:tc>
        <w:tc>
          <w:tcPr>
            <w:tcW w:w="6972" w:type="dxa"/>
            <w:shd w:val="clear" w:color="auto" w:fill="6BC4FF" w:themeFill="accent1" w:themeFillTint="66"/>
          </w:tcPr>
          <w:p w14:paraId="03807377" w14:textId="77777777" w:rsidR="004259CB" w:rsidRPr="004259CB" w:rsidRDefault="004259CB" w:rsidP="00BA0EEF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lang w:val="en-GB"/>
              </w:rPr>
            </w:pPr>
            <w:r w:rsidRPr="004259CB">
              <w:rPr>
                <w:b/>
                <w:sz w:val="22"/>
                <w:lang w:val="en-GB"/>
              </w:rPr>
              <w:t>Definition</w:t>
            </w:r>
          </w:p>
        </w:tc>
      </w:tr>
      <w:tr w:rsidR="004259CB" w:rsidRPr="004259CB" w14:paraId="55A1C9F3" w14:textId="77777777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6166EAF2" w14:textId="5FF29628" w:rsidR="004259CB" w:rsidRPr="004259CB" w:rsidRDefault="00B40F9D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IALA Standard</w:t>
            </w:r>
          </w:p>
        </w:tc>
        <w:tc>
          <w:tcPr>
            <w:tcW w:w="6972" w:type="dxa"/>
          </w:tcPr>
          <w:p w14:paraId="44503F86" w14:textId="141F4457" w:rsidR="004259CB" w:rsidRPr="004259CB" w:rsidRDefault="00B40F9D" w:rsidP="0095070A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An IALA Standard</w:t>
            </w:r>
            <w:r w:rsidR="004259CB" w:rsidRPr="004259CB">
              <w:rPr>
                <w:sz w:val="22"/>
                <w:lang w:val="en-GB"/>
              </w:rPr>
              <w:t xml:space="preserve"> </w:t>
            </w:r>
            <w:r w:rsidR="0095070A">
              <w:rPr>
                <w:sz w:val="22"/>
                <w:lang w:val="en-GB"/>
              </w:rPr>
              <w:t>is</w:t>
            </w:r>
            <w:r w:rsidR="004259CB" w:rsidRPr="004259CB">
              <w:rPr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t xml:space="preserve">a part of </w:t>
            </w:r>
            <w:r w:rsidR="004259CB" w:rsidRPr="004259CB">
              <w:rPr>
                <w:sz w:val="22"/>
                <w:lang w:val="en-GB"/>
              </w:rPr>
              <w:t xml:space="preserve">a framework, </w:t>
            </w:r>
            <w:r>
              <w:rPr>
                <w:sz w:val="22"/>
                <w:lang w:val="en-GB"/>
              </w:rPr>
              <w:t xml:space="preserve">the </w:t>
            </w:r>
            <w:r w:rsidR="004259CB" w:rsidRPr="004259CB">
              <w:rPr>
                <w:sz w:val="22"/>
                <w:lang w:val="en-GB"/>
              </w:rPr>
              <w:t xml:space="preserve">implementation of which by </w:t>
            </w:r>
            <w:r>
              <w:rPr>
                <w:sz w:val="22"/>
                <w:lang w:val="en-GB"/>
              </w:rPr>
              <w:t>all coastal states will harmonise Marine A</w:t>
            </w:r>
            <w:r w:rsidR="004259CB" w:rsidRPr="004259CB">
              <w:rPr>
                <w:sz w:val="22"/>
                <w:lang w:val="en-GB"/>
              </w:rPr>
              <w:t xml:space="preserve">ids to </w:t>
            </w:r>
            <w:r>
              <w:rPr>
                <w:sz w:val="22"/>
                <w:lang w:val="en-GB"/>
              </w:rPr>
              <w:t>N</w:t>
            </w:r>
            <w:r w:rsidR="004259CB" w:rsidRPr="004259CB">
              <w:rPr>
                <w:sz w:val="22"/>
                <w:lang w:val="en-GB"/>
              </w:rPr>
              <w:t>avigation worldwide. IALA standards cover technology and services and are non-mandatory.</w:t>
            </w:r>
          </w:p>
        </w:tc>
      </w:tr>
      <w:tr w:rsidR="004259CB" w:rsidRPr="004259CB" w14:paraId="0D8996B9" w14:textId="77777777" w:rsidTr="00BA0E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3ACD5A0D" w14:textId="5A5A7843" w:rsidR="004259CB" w:rsidRPr="004259CB" w:rsidRDefault="00B40F9D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IALA Recommendation</w:t>
            </w:r>
          </w:p>
        </w:tc>
        <w:tc>
          <w:tcPr>
            <w:tcW w:w="6972" w:type="dxa"/>
          </w:tcPr>
          <w:p w14:paraId="73047857" w14:textId="7DC77D64" w:rsidR="004259CB" w:rsidRPr="004259CB" w:rsidRDefault="00B40F9D" w:rsidP="00B40F9D">
            <w:pPr>
              <w:spacing w:before="120" w:after="120"/>
              <w:ind w:left="1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An IALA Recommendation specifies</w:t>
            </w:r>
            <w:r w:rsidR="004259CB" w:rsidRPr="004259CB">
              <w:rPr>
                <w:sz w:val="22"/>
                <w:lang w:val="en-GB"/>
              </w:rPr>
              <w:t xml:space="preserve"> what practices </w:t>
            </w:r>
            <w:r>
              <w:rPr>
                <w:sz w:val="22"/>
                <w:lang w:val="en-GB"/>
              </w:rPr>
              <w:t>should</w:t>
            </w:r>
            <w:r w:rsidR="004259CB" w:rsidRPr="004259CB">
              <w:rPr>
                <w:sz w:val="22"/>
                <w:lang w:val="en-GB"/>
              </w:rPr>
              <w:t xml:space="preserve"> be carried out in order to comply with </w:t>
            </w:r>
            <w:r>
              <w:rPr>
                <w:sz w:val="22"/>
                <w:lang w:val="en-GB"/>
              </w:rPr>
              <w:t>that</w:t>
            </w:r>
            <w:r w:rsidR="004259CB" w:rsidRPr="004259CB">
              <w:rPr>
                <w:sz w:val="22"/>
                <w:lang w:val="en-GB"/>
              </w:rPr>
              <w:t xml:space="preserve"> Recommendation, and may be referenced, in full or in part, in an IALA Standard.</w:t>
            </w:r>
          </w:p>
        </w:tc>
      </w:tr>
      <w:tr w:rsidR="004259CB" w:rsidRPr="004259CB" w14:paraId="380C28AD" w14:textId="77777777" w:rsidTr="00BA0E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9" w:type="dxa"/>
          </w:tcPr>
          <w:p w14:paraId="7267E715" w14:textId="698C4DE8" w:rsidR="004259CB" w:rsidRPr="004259CB" w:rsidRDefault="00B40F9D" w:rsidP="00BA0EEF">
            <w:pPr>
              <w:spacing w:before="120" w:after="120"/>
              <w:ind w:left="17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IALA Guideline</w:t>
            </w:r>
          </w:p>
        </w:tc>
        <w:tc>
          <w:tcPr>
            <w:tcW w:w="6972" w:type="dxa"/>
          </w:tcPr>
          <w:p w14:paraId="17191375" w14:textId="2A899F30" w:rsidR="004259CB" w:rsidRPr="004259CB" w:rsidRDefault="00B40F9D" w:rsidP="00BA0EEF">
            <w:pPr>
              <w:spacing w:before="120" w:after="120"/>
              <w:ind w:left="17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An IALA Guideline</w:t>
            </w:r>
            <w:r w:rsidR="004259CB" w:rsidRPr="004259CB">
              <w:rPr>
                <w:sz w:val="22"/>
                <w:lang w:val="en-GB"/>
              </w:rPr>
              <w:t xml:space="preserve"> describe</w:t>
            </w:r>
            <w:r>
              <w:rPr>
                <w:sz w:val="22"/>
                <w:lang w:val="en-GB"/>
              </w:rPr>
              <w:t>s</w:t>
            </w:r>
            <w:r w:rsidR="004259CB" w:rsidRPr="004259CB">
              <w:rPr>
                <w:sz w:val="22"/>
                <w:lang w:val="en-GB"/>
              </w:rPr>
              <w:t xml:space="preserve"> how to implement practices normally specified in a Recommendation.</w:t>
            </w:r>
          </w:p>
        </w:tc>
      </w:tr>
    </w:tbl>
    <w:p w14:paraId="45813F07" w14:textId="77777777" w:rsidR="004259CB" w:rsidRPr="004259CB" w:rsidRDefault="004259CB" w:rsidP="004259CB">
      <w:pPr>
        <w:rPr>
          <w:lang w:val="en-GB"/>
        </w:rPr>
      </w:pPr>
    </w:p>
    <w:p w14:paraId="0A5BC2A4" w14:textId="5B3959C1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25" w:name="_Toc464033444"/>
      <w:bookmarkStart w:id="26" w:name="_Toc464136439"/>
      <w:bookmarkStart w:id="27" w:name="_Toc464139605"/>
      <w:r w:rsidRPr="004259CB">
        <w:rPr>
          <w:caps w:val="0"/>
        </w:rPr>
        <w:t>PURPOSE</w:t>
      </w:r>
      <w:bookmarkEnd w:id="25"/>
      <w:bookmarkEnd w:id="26"/>
      <w:bookmarkEnd w:id="27"/>
    </w:p>
    <w:p w14:paraId="7D46D1E9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20EFCAA9" w14:textId="7C10983B" w:rsidR="004259CB" w:rsidRPr="004259CB" w:rsidRDefault="004259CB" w:rsidP="004259CB">
      <w:pPr>
        <w:pStyle w:val="BodyText"/>
      </w:pPr>
      <w:r w:rsidRPr="008F071A">
        <w:rPr>
          <w:highlight w:val="yellow"/>
          <w:rPrChange w:id="28" w:author="Capt. Phillip Day" w:date="2021-04-15T13:16:00Z">
            <w:rPr/>
          </w:rPrChange>
        </w:rPr>
        <w:t>The IALA Stra</w:t>
      </w:r>
      <w:r w:rsidR="00AF1FB2" w:rsidRPr="008F071A">
        <w:rPr>
          <w:highlight w:val="yellow"/>
          <w:rPrChange w:id="29" w:author="Capt. Phillip Day" w:date="2021-04-15T13:16:00Z">
            <w:rPr/>
          </w:rPrChange>
        </w:rPr>
        <w:t>tegic Vision for the period 2018</w:t>
      </w:r>
      <w:r w:rsidRPr="008F071A">
        <w:rPr>
          <w:highlight w:val="yellow"/>
          <w:rPrChange w:id="30" w:author="Capt. Phillip Day" w:date="2021-04-15T13:16:00Z">
            <w:rPr/>
          </w:rPrChange>
        </w:rPr>
        <w:t xml:space="preserve">-2026, </w:t>
      </w:r>
      <w:r w:rsidR="00FE4239" w:rsidRPr="008F071A">
        <w:rPr>
          <w:highlight w:val="yellow"/>
          <w:rPrChange w:id="31" w:author="Capt. Phillip Day" w:date="2021-04-15T13:16:00Z">
            <w:rPr/>
          </w:rPrChange>
        </w:rPr>
        <w:t>a</w:t>
      </w:r>
      <w:r w:rsidR="00FE4239">
        <w:t xml:space="preserve">pproved by the General </w:t>
      </w:r>
      <w:r w:rsidR="00FE4239" w:rsidRPr="008F071A">
        <w:rPr>
          <w:highlight w:val="yellow"/>
          <w:rPrChange w:id="32" w:author="Capt. Phillip Day" w:date="2021-04-15T13:16:00Z">
            <w:rPr/>
          </w:rPrChange>
        </w:rPr>
        <w:t>Assembly in 2018</w:t>
      </w:r>
      <w:r w:rsidRPr="004259CB">
        <w:t xml:space="preserve">, </w:t>
      </w:r>
      <w:r w:rsidR="00AC10D1">
        <w:t xml:space="preserve">includes </w:t>
      </w:r>
      <w:r w:rsidR="002930F2">
        <w:t>the</w:t>
      </w:r>
      <w:r w:rsidRPr="004259CB">
        <w:t xml:space="preserve"> Goal to </w:t>
      </w:r>
      <w:r w:rsidR="00B40F9D">
        <w:t>ensure that</w:t>
      </w:r>
    </w:p>
    <w:p w14:paraId="3C014E5E" w14:textId="7433B2B4" w:rsidR="004259CB" w:rsidRPr="004259CB" w:rsidRDefault="004259CB" w:rsidP="004259CB">
      <w:pPr>
        <w:pStyle w:val="BodyText"/>
        <w:ind w:left="567"/>
      </w:pPr>
      <w:r w:rsidRPr="004259CB">
        <w:t>“</w:t>
      </w:r>
      <w:r w:rsidR="00B40F9D">
        <w:t>Marine Aids to N</w:t>
      </w:r>
      <w:r w:rsidR="00D537BE">
        <w:t xml:space="preserve">avigation are </w:t>
      </w:r>
      <w:r w:rsidR="009A7924">
        <w:t xml:space="preserve">developed and </w:t>
      </w:r>
      <w:r w:rsidR="00D537BE">
        <w:t>harmonis</w:t>
      </w:r>
      <w:r w:rsidRPr="004259CB">
        <w:t>ed through international cooperation and the provision of standards.”</w:t>
      </w:r>
    </w:p>
    <w:p w14:paraId="3854151E" w14:textId="1A394166" w:rsidR="004259CB" w:rsidRPr="004259CB" w:rsidRDefault="004259CB" w:rsidP="004259CB">
      <w:pPr>
        <w:pStyle w:val="BodyText"/>
      </w:pPr>
      <w:r w:rsidRPr="004259CB">
        <w:t xml:space="preserve">IALA Standards are suitable for direct citation by States in the interest of an efficient and harmonised global network of </w:t>
      </w:r>
      <w:r w:rsidR="007123DA">
        <w:t>M</w:t>
      </w:r>
      <w:r w:rsidR="00DC0C6A">
        <w:t xml:space="preserve">arine </w:t>
      </w:r>
      <w:r w:rsidR="007123DA">
        <w:t>Aids to N</w:t>
      </w:r>
      <w:r w:rsidRPr="004259CB">
        <w:t>avigation and services.</w:t>
      </w:r>
    </w:p>
    <w:p w14:paraId="0CBAFCBD" w14:textId="0D09B547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33" w:name="_Toc455587602"/>
      <w:bookmarkStart w:id="34" w:name="_Toc455589134"/>
      <w:bookmarkStart w:id="35" w:name="_Toc464033445"/>
      <w:bookmarkStart w:id="36" w:name="_Toc464136440"/>
      <w:bookmarkStart w:id="37" w:name="_Toc464139606"/>
      <w:bookmarkStart w:id="38" w:name="_Toc432687597"/>
      <w:bookmarkEnd w:id="33"/>
      <w:bookmarkEnd w:id="34"/>
      <w:r w:rsidRPr="004259CB">
        <w:rPr>
          <w:caps w:val="0"/>
        </w:rPr>
        <w:t>APPLICATION</w:t>
      </w:r>
      <w:bookmarkEnd w:id="35"/>
      <w:bookmarkEnd w:id="36"/>
      <w:bookmarkEnd w:id="37"/>
    </w:p>
    <w:p w14:paraId="7C7E9428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5FA34C7A" w14:textId="589D5BDF" w:rsidR="004259CB" w:rsidRPr="004259CB" w:rsidRDefault="004259CB" w:rsidP="004259CB">
      <w:pPr>
        <w:pStyle w:val="BodyText"/>
      </w:pPr>
      <w:r w:rsidRPr="004259CB">
        <w:t>This Standard is suit</w:t>
      </w:r>
      <w:r w:rsidR="007123DA">
        <w:t>able for implementation by all Marine Aids to N</w:t>
      </w:r>
      <w:r w:rsidRPr="004259CB">
        <w:t>avigation authorities.</w:t>
      </w:r>
    </w:p>
    <w:p w14:paraId="16B9C3A2" w14:textId="4E07D271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39" w:name="_Toc464033446"/>
      <w:bookmarkStart w:id="40" w:name="_Toc464136441"/>
      <w:bookmarkStart w:id="41" w:name="_Toc464139607"/>
      <w:r w:rsidRPr="004259CB">
        <w:rPr>
          <w:caps w:val="0"/>
        </w:rPr>
        <w:t>SCOPE</w:t>
      </w:r>
      <w:bookmarkEnd w:id="38"/>
      <w:bookmarkEnd w:id="39"/>
      <w:bookmarkEnd w:id="40"/>
      <w:bookmarkEnd w:id="41"/>
    </w:p>
    <w:p w14:paraId="6F92D31F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7CEBD959" w14:textId="1FE4585B" w:rsidR="004259CB" w:rsidRPr="004259CB" w:rsidRDefault="007123DA" w:rsidP="004259CB">
      <w:pPr>
        <w:pStyle w:val="BodyText"/>
      </w:pPr>
      <w:r>
        <w:t>IALA Standards may contain normative and i</w:t>
      </w:r>
      <w:r w:rsidR="004259CB" w:rsidRPr="004259CB">
        <w:t>nformative provisions.</w:t>
      </w:r>
    </w:p>
    <w:p w14:paraId="14AB05F0" w14:textId="29837A24" w:rsidR="004259CB" w:rsidRPr="004259CB" w:rsidRDefault="004259CB" w:rsidP="004259CB">
      <w:pPr>
        <w:pStyle w:val="BodyText"/>
      </w:pPr>
      <w:r w:rsidRPr="004259CB">
        <w:t xml:space="preserve">Normative provisions are those with which it is necessary to conform in order to claim compliance </w:t>
      </w:r>
      <w:r w:rsidR="00EB7351" w:rsidRPr="004259CB">
        <w:t>to</w:t>
      </w:r>
      <w:r w:rsidRPr="004259CB">
        <w:t xml:space="preserve"> the Standard.</w:t>
      </w:r>
    </w:p>
    <w:p w14:paraId="6BAC2A13" w14:textId="45FB3FF0" w:rsidR="004259CB" w:rsidRPr="004259CB" w:rsidRDefault="004259CB" w:rsidP="004259CB">
      <w:pPr>
        <w:pStyle w:val="BodyText"/>
      </w:pPr>
      <w:r w:rsidRPr="004259CB">
        <w:t xml:space="preserve">Informative provisions are those which specify additional desirable practices but with which it is not necessary to conform in order to claim compliance </w:t>
      </w:r>
      <w:r w:rsidR="00EB7351" w:rsidRPr="004259CB">
        <w:t>to</w:t>
      </w:r>
      <w:r w:rsidRPr="004259CB">
        <w:t xml:space="preserve"> the Standard.</w:t>
      </w:r>
    </w:p>
    <w:p w14:paraId="46D71A95" w14:textId="2866CB34" w:rsidR="004259CB" w:rsidRPr="004259CB" w:rsidRDefault="007123DA" w:rsidP="004259CB">
      <w:pPr>
        <w:pStyle w:val="BodyText"/>
      </w:pPr>
      <w:r>
        <w:t>This Standard references n</w:t>
      </w:r>
      <w:r w:rsidR="004259CB" w:rsidRPr="004259CB">
        <w:t>orma</w:t>
      </w:r>
      <w:r>
        <w:t>tive and i</w:t>
      </w:r>
      <w:r w:rsidR="004259CB" w:rsidRPr="004259CB">
        <w:t xml:space="preserve">nformative provisions, detailed in the listed IALA Recommendations, covering the following </w:t>
      </w:r>
      <w:commentRangeStart w:id="42"/>
      <w:r w:rsidR="004259CB" w:rsidRPr="004259CB">
        <w:t>scope</w:t>
      </w:r>
      <w:commentRangeEnd w:id="42"/>
      <w:r w:rsidR="008F071A">
        <w:rPr>
          <w:rStyle w:val="CommentReference"/>
          <w:lang w:val="en-US"/>
        </w:rPr>
        <w:commentReference w:id="42"/>
      </w:r>
      <w:r w:rsidR="004259CB" w:rsidRPr="004259CB">
        <w:t>.</w:t>
      </w:r>
    </w:p>
    <w:p w14:paraId="0597A8CD" w14:textId="3A7D8BEB" w:rsidR="004259CB" w:rsidRDefault="007123DA" w:rsidP="004259CB">
      <w:pPr>
        <w:pStyle w:val="Bullet1"/>
        <w:rPr>
          <w:ins w:id="43" w:author="Capt. Phillip Day" w:date="2021-04-15T13:17:00Z"/>
        </w:rPr>
      </w:pPr>
      <w:del w:id="44" w:author="Phil Day" w:date="2021-04-15T13:22:00Z">
        <w:r w:rsidDel="008F071A">
          <w:delText xml:space="preserve">Visual </w:delText>
        </w:r>
      </w:del>
      <w:ins w:id="45" w:author="Capt. Phillip Day" w:date="2021-04-15T13:17:00Z">
        <w:del w:id="46" w:author="Phil Day" w:date="2021-04-15T13:20:00Z">
          <w:r w:rsidR="008F071A" w:rsidDel="008F071A">
            <w:delText>&amp;</w:delText>
          </w:r>
        </w:del>
      </w:ins>
      <w:proofErr w:type="spellStart"/>
      <w:ins w:id="47" w:author="Phil Day" w:date="2021-04-15T13:22:00Z">
        <w:r w:rsidR="008F071A">
          <w:t>AtoN</w:t>
        </w:r>
      </w:ins>
      <w:ins w:id="48" w:author="Capt. Phillip Day" w:date="2021-04-15T13:17:00Z">
        <w:del w:id="49" w:author="Phil Day" w:date="2021-04-15T13:20:00Z">
          <w:r w:rsidR="008F071A" w:rsidDel="008F071A">
            <w:delText xml:space="preserve"> electronic </w:delText>
          </w:r>
        </w:del>
      </w:ins>
      <w:commentRangeStart w:id="50"/>
      <w:r>
        <w:t>signalling</w:t>
      </w:r>
      <w:commentRangeEnd w:id="50"/>
      <w:proofErr w:type="spellEnd"/>
      <w:r w:rsidR="008F071A">
        <w:rPr>
          <w:rStyle w:val="CommentReference"/>
          <w:color w:val="auto"/>
          <w:lang w:val="en-US"/>
        </w:rPr>
        <w:commentReference w:id="50"/>
      </w:r>
      <w:r>
        <w:t xml:space="preserve"> </w:t>
      </w:r>
    </w:p>
    <w:p w14:paraId="5E60C741" w14:textId="77777777" w:rsidR="008F071A" w:rsidRDefault="008F071A" w:rsidP="004259CB">
      <w:pPr>
        <w:pStyle w:val="Bullet1"/>
      </w:pPr>
    </w:p>
    <w:p w14:paraId="32C4C1B7" w14:textId="1CF9D195" w:rsidR="00E77E7B" w:rsidRDefault="007123DA" w:rsidP="004259CB">
      <w:pPr>
        <w:pStyle w:val="Bullet1"/>
      </w:pPr>
      <w:r>
        <w:t xml:space="preserve">Range and performance </w:t>
      </w:r>
    </w:p>
    <w:p w14:paraId="3DA886AF" w14:textId="0894F942" w:rsidR="00E77E7B" w:rsidRDefault="007123DA" w:rsidP="004259CB">
      <w:pPr>
        <w:pStyle w:val="Bullet1"/>
      </w:pPr>
      <w:r>
        <w:t>Design, implementation, and m</w:t>
      </w:r>
      <w:r w:rsidR="00E77E7B">
        <w:t>aintenance</w:t>
      </w:r>
    </w:p>
    <w:p w14:paraId="1448A6B5" w14:textId="1A9B0121" w:rsidR="00E77E7B" w:rsidRDefault="00E77E7B" w:rsidP="004259CB">
      <w:pPr>
        <w:pStyle w:val="Bullet1"/>
      </w:pPr>
      <w:r>
        <w:t>Power systems</w:t>
      </w:r>
    </w:p>
    <w:p w14:paraId="4D1E3318" w14:textId="3B8ACD95" w:rsidR="00E77E7B" w:rsidRDefault="0084513A" w:rsidP="004259CB">
      <w:pPr>
        <w:pStyle w:val="Bullet1"/>
      </w:pPr>
      <w:r>
        <w:t>Floating aids to navigation</w:t>
      </w:r>
    </w:p>
    <w:p w14:paraId="2239D81C" w14:textId="424110EC" w:rsidR="00E77E7B" w:rsidRPr="00BE0675" w:rsidRDefault="007123DA" w:rsidP="004259CB">
      <w:pPr>
        <w:pStyle w:val="Bullet1"/>
      </w:pPr>
      <w:r>
        <w:t>Environment, sustainability, and l</w:t>
      </w:r>
      <w:r w:rsidR="00E77E7B">
        <w:t>egacy</w:t>
      </w:r>
    </w:p>
    <w:p w14:paraId="26337B12" w14:textId="2C89075D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51" w:name="_Toc455587604"/>
      <w:bookmarkStart w:id="52" w:name="_Toc455589136"/>
      <w:bookmarkStart w:id="53" w:name="_Toc432687599"/>
      <w:bookmarkStart w:id="54" w:name="_Toc464033447"/>
      <w:bookmarkStart w:id="55" w:name="_Toc464136442"/>
      <w:bookmarkStart w:id="56" w:name="_Toc464139608"/>
      <w:bookmarkEnd w:id="51"/>
      <w:bookmarkEnd w:id="52"/>
      <w:r w:rsidRPr="004259CB">
        <w:rPr>
          <w:caps w:val="0"/>
        </w:rPr>
        <w:t>REFERENCED DOCUMENT</w:t>
      </w:r>
      <w:r w:rsidR="00757F9E" w:rsidRPr="004259CB">
        <w:rPr>
          <w:caps w:val="0"/>
        </w:rPr>
        <w:t>S</w:t>
      </w:r>
      <w:bookmarkEnd w:id="53"/>
      <w:bookmarkEnd w:id="54"/>
      <w:bookmarkEnd w:id="55"/>
      <w:bookmarkEnd w:id="56"/>
    </w:p>
    <w:p w14:paraId="200516AA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7E434947" w14:textId="77777777" w:rsidR="004259CB" w:rsidRPr="004259CB" w:rsidRDefault="004259CB" w:rsidP="004259CB">
      <w:pPr>
        <w:pStyle w:val="Textedesaisie"/>
        <w:rPr>
          <w:lang w:val="en-GB"/>
        </w:rPr>
      </w:pPr>
      <w:r w:rsidRPr="004259CB">
        <w:rPr>
          <w:lang w:val="en-GB"/>
        </w:rPr>
        <w:t xml:space="preserve">In this Standard, any reference to a Recommendation is to the most recent version approved by the IALA Council. </w:t>
      </w:r>
    </w:p>
    <w:p w14:paraId="765F1A9B" w14:textId="77777777" w:rsidR="004259CB" w:rsidRPr="004259CB" w:rsidRDefault="004259CB" w:rsidP="004259CB">
      <w:pPr>
        <w:pStyle w:val="Textedesaisie"/>
        <w:rPr>
          <w:lang w:val="en-GB"/>
        </w:rPr>
      </w:pPr>
    </w:p>
    <w:p w14:paraId="63785EE5" w14:textId="7A66146E" w:rsidR="003900E0" w:rsidRPr="004259CB" w:rsidRDefault="003900E0" w:rsidP="003900E0">
      <w:pPr>
        <w:pStyle w:val="BodyText"/>
      </w:pPr>
      <w:bookmarkStart w:id="57" w:name="_Toc455589139"/>
      <w:bookmarkEnd w:id="57"/>
      <w:r w:rsidRPr="004259CB">
        <w:t xml:space="preserve">In this Standard the word ‘shall’ is used to </w:t>
      </w:r>
      <w:r>
        <w:t>indicate</w:t>
      </w:r>
      <w:r w:rsidR="007123DA">
        <w:t xml:space="preserve"> that a provision is n</w:t>
      </w:r>
      <w:r w:rsidRPr="004259CB">
        <w:t xml:space="preserve">ormative and is to be followed in order to comply with the </w:t>
      </w:r>
      <w:r w:rsidR="00DC0C6A">
        <w:t>S</w:t>
      </w:r>
      <w:r w:rsidRPr="004259CB">
        <w:t>tandard.</w:t>
      </w:r>
      <w:r w:rsidR="007123DA">
        <w:t xml:space="preserve">  The word ‘should’ </w:t>
      </w:r>
      <w:proofErr w:type="gramStart"/>
      <w:r w:rsidR="007123DA">
        <w:t>introduces</w:t>
      </w:r>
      <w:proofErr w:type="gramEnd"/>
      <w:r w:rsidR="007123DA">
        <w:t xml:space="preserve"> i</w:t>
      </w:r>
      <w:r w:rsidRPr="004259CB">
        <w:t>nformative provisions.</w:t>
      </w:r>
    </w:p>
    <w:p w14:paraId="398CA937" w14:textId="39E6DF3E" w:rsidR="004259CB" w:rsidRPr="004259CB" w:rsidRDefault="004259CB" w:rsidP="004259CB">
      <w:pPr>
        <w:pStyle w:val="Textedesaisie"/>
        <w:rPr>
          <w:lang w:val="en-GB"/>
        </w:rPr>
      </w:pPr>
      <w:r w:rsidRPr="004259CB">
        <w:rPr>
          <w:lang w:val="en-GB"/>
        </w:rPr>
        <w:t xml:space="preserve">The following Recommendations are </w:t>
      </w:r>
      <w:r w:rsidR="007123DA">
        <w:rPr>
          <w:b/>
          <w:lang w:val="en-GB"/>
        </w:rPr>
        <w:t>n</w:t>
      </w:r>
      <w:r w:rsidRPr="004259CB">
        <w:rPr>
          <w:b/>
          <w:lang w:val="en-GB"/>
        </w:rPr>
        <w:t>ormative</w:t>
      </w:r>
      <w:r w:rsidRPr="004259CB">
        <w:rPr>
          <w:lang w:val="en-GB"/>
        </w:rPr>
        <w:t xml:space="preserve"> </w:t>
      </w:r>
      <w:proofErr w:type="gramStart"/>
      <w:r w:rsidRPr="004259CB">
        <w:rPr>
          <w:lang w:val="en-GB"/>
        </w:rPr>
        <w:t>provisions, and</w:t>
      </w:r>
      <w:proofErr w:type="gramEnd"/>
      <w:r w:rsidRPr="004259CB">
        <w:rPr>
          <w:lang w:val="en-GB"/>
        </w:rPr>
        <w:t xml:space="preserve"> </w:t>
      </w:r>
      <w:r w:rsidRPr="003900E0">
        <w:rPr>
          <w:b/>
          <w:lang w:val="en-GB"/>
        </w:rPr>
        <w:t>shall</w:t>
      </w:r>
      <w:r w:rsidRPr="004259CB">
        <w:rPr>
          <w:lang w:val="en-GB"/>
        </w:rPr>
        <w:t xml:space="preserve"> be observed if compliance with this Standard is claimed.</w:t>
      </w:r>
    </w:p>
    <w:p w14:paraId="64447506" w14:textId="77777777" w:rsidR="004259CB" w:rsidRPr="004259CB" w:rsidRDefault="004259CB" w:rsidP="004259CB">
      <w:pPr>
        <w:pStyle w:val="Textedesaisie"/>
        <w:rPr>
          <w:lang w:val="en-GB"/>
        </w:rPr>
      </w:pPr>
    </w:p>
    <w:tbl>
      <w:tblPr>
        <w:tblStyle w:val="TableGrid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6"/>
        <w:gridCol w:w="1722"/>
        <w:gridCol w:w="5817"/>
      </w:tblGrid>
      <w:tr w:rsidR="004259CB" w:rsidRPr="00A37885" w14:paraId="0C5F35C5" w14:textId="77777777" w:rsidTr="00D01745">
        <w:tc>
          <w:tcPr>
            <w:tcW w:w="2526" w:type="dxa"/>
          </w:tcPr>
          <w:p w14:paraId="314A6369" w14:textId="77777777" w:rsidR="004259CB" w:rsidRPr="00A37885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Scope</w:t>
            </w:r>
          </w:p>
        </w:tc>
        <w:tc>
          <w:tcPr>
            <w:tcW w:w="1722" w:type="dxa"/>
          </w:tcPr>
          <w:p w14:paraId="0DD49322" w14:textId="77777777" w:rsidR="004259CB" w:rsidRPr="00A37885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Number</w:t>
            </w:r>
          </w:p>
        </w:tc>
        <w:tc>
          <w:tcPr>
            <w:tcW w:w="5817" w:type="dxa"/>
          </w:tcPr>
          <w:p w14:paraId="2F1D269E" w14:textId="77777777" w:rsidR="004259CB" w:rsidRPr="00A37885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Title</w:t>
            </w:r>
          </w:p>
        </w:tc>
      </w:tr>
      <w:tr w:rsidR="00085375" w:rsidRPr="00A37885" w14:paraId="062FCEE7" w14:textId="77777777" w:rsidTr="00D01745">
        <w:tc>
          <w:tcPr>
            <w:tcW w:w="2526" w:type="dxa"/>
            <w:vMerge w:val="restart"/>
          </w:tcPr>
          <w:p w14:paraId="51D2F320" w14:textId="5B84813B" w:rsidR="00085375" w:rsidRPr="00A37885" w:rsidRDefault="00085375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Visual Aids to Navigation</w:t>
            </w:r>
          </w:p>
        </w:tc>
        <w:tc>
          <w:tcPr>
            <w:tcW w:w="1722" w:type="dxa"/>
          </w:tcPr>
          <w:p w14:paraId="24C6056B" w14:textId="0BB643C0" w:rsidR="00085375" w:rsidRPr="00A37885" w:rsidRDefault="006E36FF" w:rsidP="00EB7351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R0108</w:t>
            </w:r>
            <w:del w:id="58" w:author="Jeon MinSu" w:date="2021-09-03T10:53:00Z">
              <w:r w:rsidR="00EB7351" w:rsidRPr="00A37885" w:rsidDel="001F3DED">
                <w:rPr>
                  <w:sz w:val="22"/>
                  <w:lang w:val="en-GB"/>
                </w:rPr>
                <w:delText>(</w:delText>
              </w:r>
              <w:r w:rsidR="00085375" w:rsidRPr="00A37885" w:rsidDel="001F3DED">
                <w:rPr>
                  <w:sz w:val="22"/>
                  <w:lang w:val="en-GB"/>
                </w:rPr>
                <w:delText>E-108</w:delText>
              </w:r>
              <w:r w:rsidR="00EB7351" w:rsidRPr="00A37885" w:rsidDel="001F3DED">
                <w:rPr>
                  <w:sz w:val="22"/>
                  <w:lang w:val="en-GB"/>
                </w:rPr>
                <w:delText>)</w:delText>
              </w:r>
            </w:del>
          </w:p>
        </w:tc>
        <w:tc>
          <w:tcPr>
            <w:tcW w:w="5817" w:type="dxa"/>
          </w:tcPr>
          <w:p w14:paraId="5BCA97D6" w14:textId="4C9DBA1C" w:rsidR="00085375" w:rsidRPr="00A37885" w:rsidRDefault="00085375" w:rsidP="00BA0EEF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 xml:space="preserve">The Surface Colours used as Visual Signals on </w:t>
            </w:r>
            <w:r w:rsidR="00D01745">
              <w:rPr>
                <w:sz w:val="22"/>
                <w:lang w:val="en-GB"/>
              </w:rPr>
              <w:t xml:space="preserve">Marine </w:t>
            </w:r>
            <w:commentRangeStart w:id="59"/>
            <w:r w:rsidRPr="00A37885">
              <w:rPr>
                <w:sz w:val="22"/>
                <w:lang w:val="en-GB"/>
              </w:rPr>
              <w:t>Aids</w:t>
            </w:r>
            <w:commentRangeEnd w:id="59"/>
            <w:r w:rsidR="008F071A">
              <w:rPr>
                <w:rStyle w:val="CommentReference"/>
              </w:rPr>
              <w:commentReference w:id="59"/>
            </w:r>
            <w:r w:rsidRPr="00A37885">
              <w:rPr>
                <w:sz w:val="22"/>
                <w:lang w:val="en-GB"/>
              </w:rPr>
              <w:t xml:space="preserve"> to Navigation</w:t>
            </w:r>
          </w:p>
        </w:tc>
      </w:tr>
      <w:tr w:rsidR="00085375" w:rsidRPr="00A37885" w14:paraId="4D6F6D18" w14:textId="77777777" w:rsidTr="00D01745">
        <w:tc>
          <w:tcPr>
            <w:tcW w:w="2526" w:type="dxa"/>
            <w:vMerge/>
          </w:tcPr>
          <w:p w14:paraId="5B18C34D" w14:textId="700AF812" w:rsidR="00085375" w:rsidRPr="00A37885" w:rsidRDefault="00085375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60093B8F" w14:textId="52D3AA1D" w:rsidR="00085375" w:rsidRPr="00A37885" w:rsidRDefault="00085375" w:rsidP="00EB7351">
            <w:pPr>
              <w:spacing w:before="120" w:after="120"/>
              <w:rPr>
                <w:sz w:val="22"/>
                <w:lang w:val="en-GB"/>
              </w:rPr>
            </w:pPr>
            <w:del w:id="60" w:author="Jeon MinSu" w:date="2021-09-03T10:53:00Z">
              <w:r w:rsidRPr="00A37885" w:rsidDel="001F3DED">
                <w:rPr>
                  <w:sz w:val="22"/>
                  <w:lang w:val="en-GB"/>
                </w:rPr>
                <w:delText>E-</w:delText>
              </w:r>
            </w:del>
            <w:ins w:id="61" w:author="Jeon MinSu" w:date="2021-09-03T10:53:00Z">
              <w:r w:rsidR="001F3DED">
                <w:rPr>
                  <w:sz w:val="22"/>
                  <w:lang w:val="en-GB"/>
                </w:rPr>
                <w:t>R0</w:t>
              </w:r>
            </w:ins>
            <w:r w:rsidRPr="00A37885">
              <w:rPr>
                <w:sz w:val="22"/>
                <w:lang w:val="en-GB"/>
              </w:rPr>
              <w:t>110</w:t>
            </w:r>
          </w:p>
        </w:tc>
        <w:tc>
          <w:tcPr>
            <w:tcW w:w="5817" w:type="dxa"/>
          </w:tcPr>
          <w:p w14:paraId="5D3ECDF1" w14:textId="6538FF8D" w:rsidR="00085375" w:rsidRPr="00A37885" w:rsidRDefault="00085375" w:rsidP="00BA0EEF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Rhythmic Characters of Lights on Aids to Navigation</w:t>
            </w:r>
          </w:p>
        </w:tc>
      </w:tr>
      <w:tr w:rsidR="00085375" w:rsidRPr="00A37885" w14:paraId="065A43D9" w14:textId="77777777" w:rsidTr="00D01745">
        <w:tc>
          <w:tcPr>
            <w:tcW w:w="2526" w:type="dxa"/>
            <w:vMerge/>
          </w:tcPr>
          <w:p w14:paraId="26C15436" w14:textId="1A3679AD" w:rsidR="00085375" w:rsidRPr="00A37885" w:rsidRDefault="00085375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61C87096" w14:textId="77DEF475" w:rsidR="00085375" w:rsidRPr="00A37885" w:rsidRDefault="00E5315D" w:rsidP="00EB7351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R0</w:t>
            </w:r>
            <w:r w:rsidR="0096589A" w:rsidRPr="00A37885">
              <w:rPr>
                <w:sz w:val="22"/>
                <w:lang w:val="en-GB"/>
              </w:rPr>
              <w:t>201</w:t>
            </w:r>
            <w:del w:id="62" w:author="Jeon MinSu" w:date="2021-09-03T10:53:00Z">
              <w:r w:rsidR="007615BE" w:rsidRPr="00A37885" w:rsidDel="001F3DED">
                <w:rPr>
                  <w:sz w:val="22"/>
                  <w:lang w:val="en-GB"/>
                </w:rPr>
                <w:delText>(E200-1)</w:delText>
              </w:r>
            </w:del>
          </w:p>
        </w:tc>
        <w:tc>
          <w:tcPr>
            <w:tcW w:w="5817" w:type="dxa"/>
          </w:tcPr>
          <w:p w14:paraId="61940395" w14:textId="4958FAD4" w:rsidR="00085375" w:rsidRPr="00A37885" w:rsidRDefault="00085375" w:rsidP="008C6F00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 xml:space="preserve">Marine Signal Lights </w:t>
            </w:r>
            <w:del w:id="63" w:author="Jeon MinSu" w:date="2021-09-03T11:05:00Z">
              <w:r w:rsidRPr="00A37885" w:rsidDel="00D74D58">
                <w:rPr>
                  <w:sz w:val="22"/>
                  <w:lang w:val="en-GB"/>
                </w:rPr>
                <w:delText>-</w:delText>
              </w:r>
            </w:del>
            <w:ins w:id="64" w:author="Jeon MinSu" w:date="2021-09-03T11:05:00Z">
              <w:r w:rsidR="00D74D58">
                <w:rPr>
                  <w:sz w:val="22"/>
                  <w:lang w:val="en-GB"/>
                </w:rPr>
                <w:t>–</w:t>
              </w:r>
            </w:ins>
            <w:r w:rsidRPr="00A37885">
              <w:rPr>
                <w:sz w:val="22"/>
                <w:lang w:val="en-GB"/>
              </w:rPr>
              <w:t xml:space="preserve"> Colours</w:t>
            </w:r>
          </w:p>
        </w:tc>
      </w:tr>
      <w:tr w:rsidR="001B78E6" w:rsidRPr="00A37885" w14:paraId="6222B8E0" w14:textId="77777777" w:rsidTr="00D01745">
        <w:tc>
          <w:tcPr>
            <w:tcW w:w="2526" w:type="dxa"/>
            <w:vMerge/>
          </w:tcPr>
          <w:p w14:paraId="7828F3CF" w14:textId="77777777" w:rsidR="001B78E6" w:rsidRPr="00A37885" w:rsidRDefault="001B78E6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561E3A7E" w14:textId="4BDD7409" w:rsidR="001B78E6" w:rsidRPr="00A37885" w:rsidRDefault="001B78E6" w:rsidP="00BA0EEF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R0106</w:t>
            </w:r>
            <w:del w:id="65" w:author="Jeon MinSu" w:date="2021-09-03T10:53:00Z">
              <w:r w:rsidR="0096589A" w:rsidRPr="00A37885" w:rsidDel="001F3DED">
                <w:rPr>
                  <w:sz w:val="22"/>
                  <w:lang w:val="en-GB"/>
                </w:rPr>
                <w:delText>(E-106)</w:delText>
              </w:r>
            </w:del>
          </w:p>
        </w:tc>
        <w:tc>
          <w:tcPr>
            <w:tcW w:w="5817" w:type="dxa"/>
          </w:tcPr>
          <w:p w14:paraId="60B6DBFF" w14:textId="7213B90C" w:rsidR="001B78E6" w:rsidRPr="00A37885" w:rsidRDefault="001B78E6" w:rsidP="00BA0EEF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 xml:space="preserve">The Use of Retroreflecting Material on </w:t>
            </w:r>
            <w:r w:rsidR="00D01745">
              <w:rPr>
                <w:sz w:val="22"/>
                <w:lang w:val="en-GB"/>
              </w:rPr>
              <w:t xml:space="preserve">Marine </w:t>
            </w:r>
            <w:r w:rsidRPr="00A37885">
              <w:rPr>
                <w:sz w:val="22"/>
                <w:lang w:val="en-GB"/>
              </w:rPr>
              <w:t xml:space="preserve">Aids to Navigation Marks </w:t>
            </w:r>
            <w:r w:rsidR="00EB7351" w:rsidRPr="00A37885">
              <w:rPr>
                <w:sz w:val="22"/>
                <w:lang w:val="en-GB"/>
              </w:rPr>
              <w:t>w</w:t>
            </w:r>
            <w:r w:rsidRPr="00A37885">
              <w:rPr>
                <w:sz w:val="22"/>
                <w:lang w:val="en-GB"/>
              </w:rPr>
              <w:t>ithin the IALA Maritime Buoyage System</w:t>
            </w:r>
          </w:p>
        </w:tc>
      </w:tr>
      <w:tr w:rsidR="00085375" w:rsidRPr="00A37885" w14:paraId="165EC577" w14:textId="77777777" w:rsidTr="00D01745">
        <w:tc>
          <w:tcPr>
            <w:tcW w:w="2526" w:type="dxa"/>
            <w:vMerge/>
          </w:tcPr>
          <w:p w14:paraId="08B53BE8" w14:textId="77777777" w:rsidR="00085375" w:rsidRPr="00A37885" w:rsidRDefault="00085375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2BC7ED6D" w14:textId="54A7C0C6" w:rsidR="00085375" w:rsidRPr="00A37885" w:rsidRDefault="00085375" w:rsidP="00EB7351">
            <w:pPr>
              <w:spacing w:before="120" w:after="120"/>
              <w:rPr>
                <w:sz w:val="22"/>
                <w:lang w:val="en-GB"/>
              </w:rPr>
            </w:pPr>
            <w:del w:id="66" w:author="Jeon MinSu" w:date="2021-09-03T10:53:00Z">
              <w:r w:rsidRPr="00A37885" w:rsidDel="001F3DED">
                <w:rPr>
                  <w:sz w:val="22"/>
                  <w:lang w:val="en-GB"/>
                </w:rPr>
                <w:delText>O-</w:delText>
              </w:r>
            </w:del>
            <w:ins w:id="67" w:author="Jeon MinSu" w:date="2021-09-03T10:53:00Z">
              <w:r w:rsidR="001F3DED">
                <w:rPr>
                  <w:sz w:val="22"/>
                  <w:lang w:val="en-GB"/>
                </w:rPr>
                <w:t>R0</w:t>
              </w:r>
            </w:ins>
            <w:r w:rsidRPr="00A37885">
              <w:rPr>
                <w:sz w:val="22"/>
                <w:lang w:val="en-GB"/>
              </w:rPr>
              <w:t>104</w:t>
            </w:r>
          </w:p>
        </w:tc>
        <w:tc>
          <w:tcPr>
            <w:tcW w:w="5817" w:type="dxa"/>
          </w:tcPr>
          <w:p w14:paraId="2FEC46A4" w14:textId="2BE44FC8" w:rsidR="00085375" w:rsidRPr="00A37885" w:rsidRDefault="00085375" w:rsidP="00BA0EEF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Off Station Signals for Major Floating Aids</w:t>
            </w:r>
          </w:p>
        </w:tc>
      </w:tr>
      <w:tr w:rsidR="00153997" w:rsidRPr="00A37885" w14:paraId="47561B72" w14:textId="77777777" w:rsidTr="00D01745">
        <w:trPr>
          <w:ins w:id="68" w:author="Jeon MinSu" w:date="2021-09-03T11:01:00Z"/>
        </w:trPr>
        <w:tc>
          <w:tcPr>
            <w:tcW w:w="2526" w:type="dxa"/>
            <w:vMerge w:val="restart"/>
          </w:tcPr>
          <w:p w14:paraId="61255DD7" w14:textId="3A8EBC07" w:rsidR="00153997" w:rsidRPr="00A37885" w:rsidRDefault="00153997" w:rsidP="00BA0EEF">
            <w:pPr>
              <w:spacing w:before="120" w:after="120"/>
              <w:rPr>
                <w:ins w:id="69" w:author="Jeon MinSu" w:date="2021-09-03T11:01:00Z"/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Range and Performance</w:t>
            </w:r>
          </w:p>
        </w:tc>
        <w:tc>
          <w:tcPr>
            <w:tcW w:w="1722" w:type="dxa"/>
          </w:tcPr>
          <w:p w14:paraId="718DE176" w14:textId="48C4608D" w:rsidR="00153997" w:rsidRPr="00A37885" w:rsidRDefault="00153997" w:rsidP="00E5315D">
            <w:pPr>
              <w:spacing w:before="120" w:after="120"/>
              <w:rPr>
                <w:ins w:id="70" w:author="Jeon MinSu" w:date="2021-09-03T11:01:00Z"/>
                <w:sz w:val="22"/>
                <w:lang w:val="en-GB"/>
              </w:rPr>
            </w:pPr>
            <w:ins w:id="71" w:author="Jeon MinSu" w:date="2021-09-03T11:01:00Z">
              <w:r>
                <w:rPr>
                  <w:sz w:val="22"/>
                  <w:lang w:val="en-GB"/>
                </w:rPr>
                <w:t>R0201</w:t>
              </w:r>
            </w:ins>
          </w:p>
        </w:tc>
        <w:tc>
          <w:tcPr>
            <w:tcW w:w="5817" w:type="dxa"/>
          </w:tcPr>
          <w:p w14:paraId="6B0F5C55" w14:textId="022E30C8" w:rsidR="00153997" w:rsidRPr="00A37885" w:rsidRDefault="00153997" w:rsidP="008C6F00">
            <w:pPr>
              <w:spacing w:before="120" w:after="120"/>
              <w:rPr>
                <w:ins w:id="72" w:author="Jeon MinSu" w:date="2021-09-03T11:01:00Z"/>
                <w:sz w:val="22"/>
                <w:lang w:val="en-GB"/>
              </w:rPr>
            </w:pPr>
            <w:ins w:id="73" w:author="Jeon MinSu" w:date="2021-09-03T11:01:00Z">
              <w:r w:rsidRPr="00A37885">
                <w:rPr>
                  <w:sz w:val="22"/>
                  <w:lang w:val="en-GB"/>
                </w:rPr>
                <w:t>Marine Signal Lights</w:t>
              </w:r>
            </w:ins>
            <w:ins w:id="74" w:author="Jeon MinSu" w:date="2021-09-03T11:02:00Z">
              <w:r w:rsidR="00373963">
                <w:rPr>
                  <w:sz w:val="22"/>
                  <w:lang w:val="en-GB"/>
                </w:rPr>
                <w:t xml:space="preserve"> – colours</w:t>
              </w:r>
            </w:ins>
          </w:p>
        </w:tc>
      </w:tr>
      <w:tr w:rsidR="00153997" w:rsidRPr="00A37885" w14:paraId="22D6FEF1" w14:textId="77777777" w:rsidTr="00D01745">
        <w:tc>
          <w:tcPr>
            <w:tcW w:w="2526" w:type="dxa"/>
            <w:vMerge/>
          </w:tcPr>
          <w:p w14:paraId="4CCA2F6F" w14:textId="2F640AB5" w:rsidR="00153997" w:rsidRPr="00A37885" w:rsidRDefault="00153997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038AA0ED" w14:textId="3B1E6F9F" w:rsidR="00153997" w:rsidRPr="00A37885" w:rsidRDefault="00153997" w:rsidP="00E5315D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R0202</w:t>
            </w:r>
            <w:del w:id="75" w:author="Jeon MinSu" w:date="2021-09-03T10:53:00Z">
              <w:r w:rsidRPr="00A37885" w:rsidDel="001F3DED">
                <w:rPr>
                  <w:sz w:val="22"/>
                  <w:lang w:val="en-GB"/>
                </w:rPr>
                <w:delText>(E-200-2)</w:delText>
              </w:r>
            </w:del>
          </w:p>
        </w:tc>
        <w:tc>
          <w:tcPr>
            <w:tcW w:w="5817" w:type="dxa"/>
          </w:tcPr>
          <w:p w14:paraId="784C5147" w14:textId="20A85D37" w:rsidR="00153997" w:rsidRPr="00A37885" w:rsidRDefault="00153997" w:rsidP="008C6F00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Marine Signal Lights - Calculation, Definition and Notation of Luminous Range</w:t>
            </w:r>
          </w:p>
        </w:tc>
      </w:tr>
      <w:tr w:rsidR="00153997" w:rsidRPr="00A37885" w14:paraId="13C7C3D3" w14:textId="77777777" w:rsidTr="00D01745">
        <w:tc>
          <w:tcPr>
            <w:tcW w:w="2526" w:type="dxa"/>
            <w:vMerge/>
          </w:tcPr>
          <w:p w14:paraId="230B638E" w14:textId="77777777" w:rsidR="00153997" w:rsidRPr="00A37885" w:rsidRDefault="00153997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06F70240" w14:textId="202E9072" w:rsidR="00153997" w:rsidRPr="00A37885" w:rsidRDefault="00153997" w:rsidP="00E5315D">
            <w:pPr>
              <w:spacing w:before="120" w:after="120"/>
              <w:rPr>
                <w:sz w:val="22"/>
                <w:lang w:val="en-GB"/>
              </w:rPr>
            </w:pPr>
            <w:ins w:id="76" w:author="Jeon MinSu" w:date="2021-09-03T10:53:00Z">
              <w:r>
                <w:rPr>
                  <w:sz w:val="22"/>
                  <w:lang w:val="en-GB"/>
                </w:rPr>
                <w:t>R</w:t>
              </w:r>
            </w:ins>
            <w:ins w:id="77" w:author="Jeon MinSu" w:date="2021-09-03T10:54:00Z">
              <w:r>
                <w:rPr>
                  <w:sz w:val="22"/>
                  <w:lang w:val="en-GB"/>
                </w:rPr>
                <w:t>0203</w:t>
              </w:r>
            </w:ins>
            <w:del w:id="78" w:author="Jeon MinSu" w:date="2021-09-03T10:54:00Z">
              <w:r w:rsidDel="00AF4567">
                <w:rPr>
                  <w:sz w:val="22"/>
                  <w:lang w:val="en-GB"/>
                </w:rPr>
                <w:delText>E-200-3</w:delText>
              </w:r>
            </w:del>
          </w:p>
        </w:tc>
        <w:tc>
          <w:tcPr>
            <w:tcW w:w="5817" w:type="dxa"/>
          </w:tcPr>
          <w:p w14:paraId="4D1E058D" w14:textId="75659725" w:rsidR="00153997" w:rsidRPr="00A37885" w:rsidRDefault="00153997" w:rsidP="008C6F00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 xml:space="preserve">Marine Signal Lights – </w:t>
            </w:r>
            <w:del w:id="79" w:author="Alvarez, Jaime - IALA" w:date="2020-10-11T17:51:00Z">
              <w:r w:rsidRPr="00A37885" w:rsidDel="00FE3A5F">
                <w:rPr>
                  <w:sz w:val="22"/>
                  <w:lang w:val="en-GB"/>
                </w:rPr>
                <w:delText>Terms of Measurement</w:delText>
              </w:r>
            </w:del>
            <w:commentRangeStart w:id="80"/>
            <w:ins w:id="81" w:author="Alvarez, Jaime - IALA" w:date="2020-10-11T17:51:00Z">
              <w:r>
                <w:rPr>
                  <w:sz w:val="22"/>
                  <w:lang w:val="en-GB"/>
                </w:rPr>
                <w:t>Measurement</w:t>
              </w:r>
            </w:ins>
            <w:commentRangeEnd w:id="80"/>
            <w:ins w:id="82" w:author="Alvarez, Jaime - IALA" w:date="2020-10-11T17:54:00Z">
              <w:r>
                <w:rPr>
                  <w:rStyle w:val="CommentReference"/>
                </w:rPr>
                <w:commentReference w:id="80"/>
              </w:r>
            </w:ins>
          </w:p>
        </w:tc>
      </w:tr>
      <w:tr w:rsidR="00153997" w:rsidRPr="00A37885" w14:paraId="7F31648B" w14:textId="77777777" w:rsidTr="00D01745">
        <w:tc>
          <w:tcPr>
            <w:tcW w:w="2526" w:type="dxa"/>
            <w:vMerge/>
          </w:tcPr>
          <w:p w14:paraId="5A72AD0A" w14:textId="77777777" w:rsidR="00153997" w:rsidRPr="00A37885" w:rsidRDefault="00153997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7C6549FF" w14:textId="47EBDC50" w:rsidR="00153997" w:rsidRPr="00A37885" w:rsidRDefault="00153997" w:rsidP="00885F7A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R0204</w:t>
            </w:r>
            <w:del w:id="83" w:author="Jeon MinSu" w:date="2021-09-03T10:54:00Z">
              <w:r w:rsidRPr="00A37885" w:rsidDel="00AF4567">
                <w:rPr>
                  <w:sz w:val="22"/>
                  <w:lang w:val="en-GB"/>
                </w:rPr>
                <w:delText>(E-200-4)</w:delText>
              </w:r>
            </w:del>
          </w:p>
        </w:tc>
        <w:tc>
          <w:tcPr>
            <w:tcW w:w="5817" w:type="dxa"/>
          </w:tcPr>
          <w:p w14:paraId="54D4B505" w14:textId="74CB1102" w:rsidR="00153997" w:rsidRPr="00A37885" w:rsidRDefault="00153997" w:rsidP="008C6F00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Marine Signal Lights – Determination and Calculation of Effective Intensity</w:t>
            </w:r>
          </w:p>
        </w:tc>
      </w:tr>
      <w:tr w:rsidR="00153997" w:rsidRPr="00A37885" w14:paraId="1D5A30D8" w14:textId="77777777" w:rsidTr="00D01745">
        <w:trPr>
          <w:ins w:id="84" w:author="Simon Millyard" w:date="2020-10-07T09:17:00Z"/>
        </w:trPr>
        <w:tc>
          <w:tcPr>
            <w:tcW w:w="2526" w:type="dxa"/>
            <w:vMerge/>
          </w:tcPr>
          <w:p w14:paraId="76C6003C" w14:textId="77777777" w:rsidR="00153997" w:rsidRPr="00A37885" w:rsidRDefault="00153997" w:rsidP="00BA0EEF">
            <w:pPr>
              <w:spacing w:before="120" w:after="120"/>
              <w:rPr>
                <w:ins w:id="85" w:author="Simon Millyard" w:date="2020-10-07T09:17:00Z"/>
                <w:b/>
                <w:sz w:val="22"/>
                <w:lang w:val="en-GB"/>
              </w:rPr>
            </w:pPr>
          </w:p>
        </w:tc>
        <w:tc>
          <w:tcPr>
            <w:tcW w:w="1722" w:type="dxa"/>
          </w:tcPr>
          <w:p w14:paraId="2504020C" w14:textId="591E6719" w:rsidR="00153997" w:rsidRPr="00A37885" w:rsidRDefault="00153997" w:rsidP="00885F7A">
            <w:pPr>
              <w:spacing w:before="120" w:after="120"/>
              <w:rPr>
                <w:ins w:id="86" w:author="Simon Millyard" w:date="2020-10-07T09:17:00Z"/>
                <w:sz w:val="22"/>
                <w:lang w:val="en-GB"/>
              </w:rPr>
            </w:pPr>
            <w:ins w:id="87" w:author="Simon Millyard" w:date="2020-10-07T09:18:00Z">
              <w:del w:id="88" w:author="Jeon MinSu" w:date="2021-09-03T10:54:00Z">
                <w:r w:rsidDel="00AF4567">
                  <w:rPr>
                    <w:sz w:val="22"/>
                    <w:lang w:val="en-GB"/>
                  </w:rPr>
                  <w:delText>E-</w:delText>
                </w:r>
              </w:del>
            </w:ins>
            <w:ins w:id="89" w:author="Jeon MinSu" w:date="2021-09-03T10:54:00Z">
              <w:r>
                <w:rPr>
                  <w:sz w:val="22"/>
                  <w:lang w:val="en-GB"/>
                </w:rPr>
                <w:t>R0</w:t>
              </w:r>
            </w:ins>
            <w:ins w:id="90" w:author="Simon Millyard" w:date="2020-10-07T09:18:00Z">
              <w:r>
                <w:rPr>
                  <w:sz w:val="22"/>
                  <w:lang w:val="en-GB"/>
                </w:rPr>
                <w:t>112</w:t>
              </w:r>
            </w:ins>
          </w:p>
        </w:tc>
        <w:tc>
          <w:tcPr>
            <w:tcW w:w="5817" w:type="dxa"/>
          </w:tcPr>
          <w:p w14:paraId="25CF50C4" w14:textId="417239DD" w:rsidR="00153997" w:rsidRPr="00A37885" w:rsidRDefault="00153997" w:rsidP="008C6F00">
            <w:pPr>
              <w:spacing w:before="120" w:after="120"/>
              <w:rPr>
                <w:ins w:id="91" w:author="Simon Millyard" w:date="2020-10-07T09:17:00Z"/>
                <w:sz w:val="22"/>
                <w:lang w:val="en-GB"/>
              </w:rPr>
            </w:pPr>
            <w:ins w:id="92" w:author="Simon Millyard" w:date="2020-10-07T09:18:00Z">
              <w:r>
                <w:rPr>
                  <w:sz w:val="22"/>
                  <w:lang w:val="en-GB"/>
                </w:rPr>
                <w:t>Leading Lights</w:t>
              </w:r>
            </w:ins>
          </w:p>
        </w:tc>
      </w:tr>
      <w:tr w:rsidR="002A5E54" w:rsidRPr="004259CB" w14:paraId="65E7BBBB" w14:textId="77777777" w:rsidTr="00D01745">
        <w:tc>
          <w:tcPr>
            <w:tcW w:w="2526" w:type="dxa"/>
          </w:tcPr>
          <w:p w14:paraId="46447431" w14:textId="0FEB10C6" w:rsidR="002A5E54" w:rsidRPr="00A37885" w:rsidRDefault="002A5E54" w:rsidP="002A5E54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Environment, Sustainability &amp; Legacy</w:t>
            </w:r>
          </w:p>
        </w:tc>
        <w:tc>
          <w:tcPr>
            <w:tcW w:w="1722" w:type="dxa"/>
          </w:tcPr>
          <w:p w14:paraId="4B2A54E4" w14:textId="3F61D960" w:rsidR="002A5E54" w:rsidRPr="00A37885" w:rsidRDefault="00CA0C2E" w:rsidP="002A5E54">
            <w:pPr>
              <w:spacing w:before="120" w:after="120"/>
              <w:rPr>
                <w:sz w:val="22"/>
                <w:lang w:val="en-GB"/>
              </w:rPr>
            </w:pPr>
            <w:ins w:id="93" w:author="Simon Millyard" w:date="2020-10-07T09:18:00Z">
              <w:r>
                <w:rPr>
                  <w:sz w:val="22"/>
                  <w:lang w:val="en-GB"/>
                </w:rPr>
                <w:t>R1004</w:t>
              </w:r>
            </w:ins>
          </w:p>
        </w:tc>
        <w:tc>
          <w:tcPr>
            <w:tcW w:w="5817" w:type="dxa"/>
          </w:tcPr>
          <w:p w14:paraId="3207878B" w14:textId="4A35FA14" w:rsidR="002A5E54" w:rsidRPr="00085375" w:rsidRDefault="00CA0C2E" w:rsidP="002A5E54">
            <w:pPr>
              <w:spacing w:before="120" w:after="120"/>
              <w:rPr>
                <w:sz w:val="22"/>
                <w:lang w:val="en-GB"/>
              </w:rPr>
            </w:pPr>
            <w:ins w:id="94" w:author="Simon Millyard" w:date="2020-10-07T09:18:00Z">
              <w:r w:rsidRPr="009F3910">
                <w:rPr>
                  <w:sz w:val="22"/>
                  <w:lang w:val="en-GB"/>
                </w:rPr>
                <w:t xml:space="preserve">Sustainability in the Provision of Marine Aids to </w:t>
              </w:r>
              <w:commentRangeStart w:id="95"/>
              <w:r w:rsidRPr="009F3910">
                <w:rPr>
                  <w:sz w:val="22"/>
                  <w:lang w:val="en-GB"/>
                </w:rPr>
                <w:t>Navigation</w:t>
              </w:r>
            </w:ins>
            <w:commentRangeEnd w:id="95"/>
            <w:ins w:id="96" w:author="Simon Millyard" w:date="2020-10-07T09:23:00Z">
              <w:r w:rsidR="00830716">
                <w:rPr>
                  <w:rStyle w:val="CommentReference"/>
                </w:rPr>
                <w:commentReference w:id="95"/>
              </w:r>
            </w:ins>
            <w:ins w:id="97" w:author="Simon Millyard" w:date="2020-10-07T09:18:00Z">
              <w:r w:rsidRPr="009F3910">
                <w:rPr>
                  <w:sz w:val="22"/>
                  <w:lang w:val="en-GB"/>
                </w:rPr>
                <w:t>.</w:t>
              </w:r>
            </w:ins>
          </w:p>
        </w:tc>
      </w:tr>
    </w:tbl>
    <w:p w14:paraId="05EE7EB0" w14:textId="77777777" w:rsidR="004259CB" w:rsidRPr="004259CB" w:rsidRDefault="004259CB" w:rsidP="004259CB">
      <w:pPr>
        <w:rPr>
          <w:lang w:val="en-GB"/>
        </w:rPr>
      </w:pPr>
      <w:bookmarkStart w:id="98" w:name="_Toc432687601"/>
      <w:bookmarkEnd w:id="98"/>
    </w:p>
    <w:p w14:paraId="6B96E85D" w14:textId="77777777" w:rsidR="00D01745" w:rsidRDefault="00D01745">
      <w:pPr>
        <w:spacing w:after="200" w:line="276" w:lineRule="auto"/>
        <w:rPr>
          <w:sz w:val="22"/>
          <w:lang w:val="en-GB"/>
        </w:rPr>
      </w:pPr>
      <w:r>
        <w:br w:type="page"/>
      </w:r>
    </w:p>
    <w:p w14:paraId="040E162C" w14:textId="19B26344" w:rsidR="004259CB" w:rsidRPr="004259CB" w:rsidRDefault="004259CB" w:rsidP="004259CB">
      <w:pPr>
        <w:pStyle w:val="BodyText"/>
      </w:pPr>
      <w:r w:rsidRPr="004259CB">
        <w:lastRenderedPageBreak/>
        <w:t xml:space="preserve">The following Recommendations are </w:t>
      </w:r>
      <w:r w:rsidRPr="004259CB">
        <w:rPr>
          <w:b/>
        </w:rPr>
        <w:t>Informative</w:t>
      </w:r>
      <w:r w:rsidRPr="004259CB">
        <w:t xml:space="preserve"> provisions and </w:t>
      </w:r>
      <w:r w:rsidRPr="003900E0">
        <w:rPr>
          <w:b/>
        </w:rPr>
        <w:t>should</w:t>
      </w:r>
      <w:r w:rsidRPr="004259CB">
        <w:t xml:space="preserve"> be observed if compliance with this Standard is claimed.</w:t>
      </w: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2689"/>
        <w:gridCol w:w="1559"/>
        <w:gridCol w:w="5953"/>
      </w:tblGrid>
      <w:tr w:rsidR="004259CB" w:rsidRPr="00A37885" w14:paraId="32397F63" w14:textId="77777777" w:rsidTr="00D01745">
        <w:tc>
          <w:tcPr>
            <w:tcW w:w="2689" w:type="dxa"/>
          </w:tcPr>
          <w:p w14:paraId="2B755108" w14:textId="77777777" w:rsidR="004259CB" w:rsidRPr="00A37885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Scope</w:t>
            </w:r>
          </w:p>
        </w:tc>
        <w:tc>
          <w:tcPr>
            <w:tcW w:w="1559" w:type="dxa"/>
          </w:tcPr>
          <w:p w14:paraId="4EB2587A" w14:textId="77777777" w:rsidR="004259CB" w:rsidRPr="00A37885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Number</w:t>
            </w:r>
          </w:p>
        </w:tc>
        <w:tc>
          <w:tcPr>
            <w:tcW w:w="5953" w:type="dxa"/>
          </w:tcPr>
          <w:p w14:paraId="2AF91F7B" w14:textId="77777777" w:rsidR="004259CB" w:rsidRPr="00A37885" w:rsidRDefault="004259CB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Title</w:t>
            </w:r>
          </w:p>
        </w:tc>
      </w:tr>
      <w:tr w:rsidR="00085375" w:rsidRPr="00A37885" w14:paraId="32C32897" w14:textId="77777777" w:rsidTr="00D01745">
        <w:tc>
          <w:tcPr>
            <w:tcW w:w="2689" w:type="dxa"/>
          </w:tcPr>
          <w:p w14:paraId="6B2F0F4B" w14:textId="2B8BD3A3" w:rsidR="00085375" w:rsidRPr="00A37885" w:rsidRDefault="00085375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Visual Aids to Navigation</w:t>
            </w:r>
          </w:p>
        </w:tc>
        <w:tc>
          <w:tcPr>
            <w:tcW w:w="1559" w:type="dxa"/>
          </w:tcPr>
          <w:p w14:paraId="076A98C6" w14:textId="3CC1B365" w:rsidR="00085375" w:rsidRPr="00A37885" w:rsidRDefault="00085375" w:rsidP="00BA0EEF">
            <w:pPr>
              <w:spacing w:before="120" w:after="120"/>
              <w:rPr>
                <w:sz w:val="22"/>
                <w:lang w:val="en-GB"/>
              </w:rPr>
            </w:pPr>
          </w:p>
        </w:tc>
        <w:tc>
          <w:tcPr>
            <w:tcW w:w="5953" w:type="dxa"/>
          </w:tcPr>
          <w:p w14:paraId="1F73A665" w14:textId="385D256A" w:rsidR="00085375" w:rsidRPr="00A37885" w:rsidRDefault="00085375" w:rsidP="001B78E6">
            <w:pPr>
              <w:spacing w:before="120" w:after="120"/>
              <w:rPr>
                <w:sz w:val="22"/>
                <w:lang w:val="en-GB"/>
              </w:rPr>
            </w:pPr>
          </w:p>
        </w:tc>
      </w:tr>
      <w:tr w:rsidR="007A4299" w:rsidRPr="00A37885" w14:paraId="64FB125B" w14:textId="77777777" w:rsidTr="00D01745">
        <w:trPr>
          <w:ins w:id="99" w:author="Jeon MinSu" w:date="2021-09-03T11:00:00Z"/>
        </w:trPr>
        <w:tc>
          <w:tcPr>
            <w:tcW w:w="2689" w:type="dxa"/>
            <w:vMerge w:val="restart"/>
          </w:tcPr>
          <w:p w14:paraId="06642197" w14:textId="16E40B02" w:rsidR="007A4299" w:rsidRPr="00A37885" w:rsidRDefault="007A4299" w:rsidP="00BA0EEF">
            <w:pPr>
              <w:spacing w:before="120" w:after="120"/>
              <w:rPr>
                <w:ins w:id="100" w:author="Jeon MinSu" w:date="2021-09-03T11:00:00Z"/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Range and Performance</w:t>
            </w:r>
          </w:p>
        </w:tc>
        <w:tc>
          <w:tcPr>
            <w:tcW w:w="1559" w:type="dxa"/>
          </w:tcPr>
          <w:p w14:paraId="4A694B56" w14:textId="1C43BB67" w:rsidR="007A4299" w:rsidDel="00AF4567" w:rsidRDefault="007A4299" w:rsidP="00BA0EEF">
            <w:pPr>
              <w:spacing w:before="120" w:after="120"/>
              <w:rPr>
                <w:ins w:id="101" w:author="Jeon MinSu" w:date="2021-09-03T11:00:00Z"/>
                <w:sz w:val="22"/>
                <w:lang w:val="en-GB"/>
              </w:rPr>
            </w:pPr>
            <w:ins w:id="102" w:author="Jeon MinSu" w:date="2021-09-03T11:00:00Z">
              <w:r>
                <w:rPr>
                  <w:sz w:val="22"/>
                  <w:lang w:val="en-GB"/>
                </w:rPr>
                <w:t>R0200</w:t>
              </w:r>
            </w:ins>
          </w:p>
        </w:tc>
        <w:tc>
          <w:tcPr>
            <w:tcW w:w="5953" w:type="dxa"/>
          </w:tcPr>
          <w:p w14:paraId="447C05E6" w14:textId="6C40ED29" w:rsidR="007A4299" w:rsidRPr="00A37885" w:rsidRDefault="007A4299" w:rsidP="00BA0EEF">
            <w:pPr>
              <w:spacing w:before="120" w:after="120"/>
              <w:rPr>
                <w:ins w:id="103" w:author="Jeon MinSu" w:date="2021-09-03T11:00:00Z"/>
                <w:sz w:val="22"/>
                <w:lang w:val="en-GB"/>
              </w:rPr>
            </w:pPr>
            <w:ins w:id="104" w:author="Jeon MinSu" w:date="2021-09-03T11:00:00Z">
              <w:r>
                <w:rPr>
                  <w:sz w:val="22"/>
                  <w:lang w:val="en-GB"/>
                </w:rPr>
                <w:t>Marine</w:t>
              </w:r>
            </w:ins>
            <w:ins w:id="105" w:author="Jeon MinSu" w:date="2021-09-03T11:01:00Z">
              <w:r>
                <w:rPr>
                  <w:sz w:val="22"/>
                  <w:lang w:val="en-GB"/>
                </w:rPr>
                <w:t xml:space="preserve"> signal lights </w:t>
              </w:r>
            </w:ins>
            <w:ins w:id="106" w:author="Jeon MinSu" w:date="2021-09-03T11:05:00Z">
              <w:r w:rsidR="00D74D58">
                <w:rPr>
                  <w:sz w:val="22"/>
                  <w:lang w:val="en-GB"/>
                </w:rPr>
                <w:t>–</w:t>
              </w:r>
            </w:ins>
            <w:ins w:id="107" w:author="Jeon MinSu" w:date="2021-09-03T11:01:00Z">
              <w:r>
                <w:rPr>
                  <w:sz w:val="22"/>
                  <w:lang w:val="en-GB"/>
                </w:rPr>
                <w:t xml:space="preserve"> overview</w:t>
              </w:r>
            </w:ins>
          </w:p>
        </w:tc>
      </w:tr>
      <w:tr w:rsidR="005B13D5" w:rsidRPr="00A37885" w14:paraId="31AEE510" w14:textId="77777777" w:rsidTr="00D01745">
        <w:trPr>
          <w:ins w:id="108" w:author="Jeon MinSu" w:date="2021-09-03T11:03:00Z"/>
        </w:trPr>
        <w:tc>
          <w:tcPr>
            <w:tcW w:w="2689" w:type="dxa"/>
            <w:vMerge/>
          </w:tcPr>
          <w:p w14:paraId="1BFEEB02" w14:textId="77777777" w:rsidR="005B13D5" w:rsidRPr="00A37885" w:rsidRDefault="005B13D5" w:rsidP="00BA0EEF">
            <w:pPr>
              <w:spacing w:before="120" w:after="120"/>
              <w:rPr>
                <w:ins w:id="109" w:author="Jeon MinSu" w:date="2021-09-03T11:03:00Z"/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1D8A6054" w14:textId="21EEC1B8" w:rsidR="005B13D5" w:rsidRDefault="005B13D5" w:rsidP="00BA0EEF">
            <w:pPr>
              <w:spacing w:before="120" w:after="120"/>
              <w:rPr>
                <w:ins w:id="110" w:author="Jeon MinSu" w:date="2021-09-03T11:03:00Z"/>
                <w:sz w:val="22"/>
                <w:lang w:val="en-GB"/>
              </w:rPr>
            </w:pPr>
            <w:ins w:id="111" w:author="Jeon MinSu" w:date="2021-09-03T11:03:00Z">
              <w:r>
                <w:rPr>
                  <w:sz w:val="22"/>
                  <w:lang w:val="en-GB"/>
                </w:rPr>
                <w:t>R0205</w:t>
              </w:r>
            </w:ins>
          </w:p>
        </w:tc>
        <w:tc>
          <w:tcPr>
            <w:tcW w:w="5953" w:type="dxa"/>
          </w:tcPr>
          <w:p w14:paraId="609E3D9F" w14:textId="08361560" w:rsidR="005B13D5" w:rsidRDefault="005B13D5" w:rsidP="00BA0EEF">
            <w:pPr>
              <w:spacing w:before="120" w:after="120"/>
              <w:rPr>
                <w:ins w:id="112" w:author="Jeon MinSu" w:date="2021-09-03T11:03:00Z"/>
                <w:sz w:val="22"/>
                <w:lang w:val="en-GB"/>
              </w:rPr>
            </w:pPr>
            <w:ins w:id="113" w:author="Jeon MinSu" w:date="2021-09-03T11:03:00Z">
              <w:r>
                <w:rPr>
                  <w:sz w:val="22"/>
                  <w:lang w:val="en-GB"/>
                </w:rPr>
                <w:t xml:space="preserve">Marine signal lights – estimation of the performance </w:t>
              </w:r>
              <w:r w:rsidR="00AA14F5">
                <w:rPr>
                  <w:sz w:val="22"/>
                  <w:lang w:val="en-GB"/>
                </w:rPr>
                <w:t>of optical apparatus</w:t>
              </w:r>
            </w:ins>
          </w:p>
        </w:tc>
      </w:tr>
      <w:tr w:rsidR="007A4299" w:rsidRPr="00A37885" w14:paraId="67478C7F" w14:textId="77777777" w:rsidTr="00D01745">
        <w:tc>
          <w:tcPr>
            <w:tcW w:w="2689" w:type="dxa"/>
            <w:vMerge/>
          </w:tcPr>
          <w:p w14:paraId="3F23C593" w14:textId="1CAD652C" w:rsidR="007A4299" w:rsidRPr="00A37885" w:rsidRDefault="007A4299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5A5F7DEE" w14:textId="2289A4BE" w:rsidR="007A4299" w:rsidRPr="00A37885" w:rsidRDefault="007A4299" w:rsidP="00BA0EEF">
            <w:pPr>
              <w:spacing w:before="120" w:after="120"/>
              <w:rPr>
                <w:sz w:val="22"/>
                <w:lang w:val="en-GB"/>
              </w:rPr>
            </w:pPr>
            <w:del w:id="114" w:author="Jeon MinSu" w:date="2021-09-03T10:54:00Z">
              <w:r w:rsidDel="00AF4567">
                <w:rPr>
                  <w:sz w:val="22"/>
                  <w:lang w:val="en-GB"/>
                </w:rPr>
                <w:delText>E-</w:delText>
              </w:r>
            </w:del>
            <w:ins w:id="115" w:author="Jeon MinSu" w:date="2021-09-03T10:54:00Z">
              <w:r>
                <w:rPr>
                  <w:sz w:val="22"/>
                  <w:lang w:val="en-GB"/>
                </w:rPr>
                <w:t>R0</w:t>
              </w:r>
            </w:ins>
            <w:r>
              <w:rPr>
                <w:sz w:val="22"/>
                <w:lang w:val="en-GB"/>
              </w:rPr>
              <w:t>109</w:t>
            </w:r>
          </w:p>
        </w:tc>
        <w:tc>
          <w:tcPr>
            <w:tcW w:w="5953" w:type="dxa"/>
          </w:tcPr>
          <w:p w14:paraId="1C6EF206" w14:textId="371F6882" w:rsidR="007A4299" w:rsidRPr="00A37885" w:rsidRDefault="007A4299" w:rsidP="00BA0EEF">
            <w:pPr>
              <w:spacing w:before="120" w:after="120"/>
              <w:rPr>
                <w:sz w:val="22"/>
                <w:lang w:val="en-GB"/>
              </w:rPr>
            </w:pPr>
            <w:r w:rsidRPr="00A37885">
              <w:rPr>
                <w:sz w:val="22"/>
                <w:lang w:val="en-GB"/>
              </w:rPr>
              <w:t>The Calculation of the Range of a Sound Signal</w:t>
            </w:r>
          </w:p>
        </w:tc>
      </w:tr>
      <w:tr w:rsidR="007A4299" w:rsidRPr="00A37885" w14:paraId="39A8871E" w14:textId="77777777" w:rsidTr="00D01745">
        <w:tc>
          <w:tcPr>
            <w:tcW w:w="2689" w:type="dxa"/>
            <w:vMerge/>
          </w:tcPr>
          <w:p w14:paraId="4ED2A865" w14:textId="77777777" w:rsidR="007A4299" w:rsidRPr="00A37885" w:rsidRDefault="007A4299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02930E80" w14:textId="1502DF08" w:rsidR="007A4299" w:rsidRPr="000218F9" w:rsidRDefault="007A4299" w:rsidP="00BA0EEF">
            <w:pPr>
              <w:spacing w:before="120" w:after="120"/>
              <w:rPr>
                <w:sz w:val="22"/>
                <w:highlight w:val="yellow"/>
                <w:lang w:val="en-GB"/>
                <w:rPrChange w:id="116" w:author="Jeon MinSu" w:date="2021-09-03T10:55:00Z">
                  <w:rPr>
                    <w:sz w:val="22"/>
                    <w:lang w:val="en-GB"/>
                  </w:rPr>
                </w:rPrChange>
              </w:rPr>
            </w:pPr>
            <w:del w:id="117" w:author="Jeon MinSu" w:date="2021-09-03T10:56:00Z">
              <w:r w:rsidRPr="000218F9" w:rsidDel="00281353">
                <w:rPr>
                  <w:sz w:val="22"/>
                  <w:highlight w:val="yellow"/>
                  <w:lang w:val="en-GB"/>
                  <w:rPrChange w:id="118" w:author="Jeon MinSu" w:date="2021-09-03T10:55:00Z">
                    <w:rPr>
                      <w:sz w:val="22"/>
                      <w:lang w:val="en-GB"/>
                    </w:rPr>
                  </w:rPrChange>
                </w:rPr>
                <w:delText>A-</w:delText>
              </w:r>
            </w:del>
            <w:ins w:id="119" w:author="Jeon MinSu" w:date="2021-09-03T10:56:00Z">
              <w:r>
                <w:rPr>
                  <w:sz w:val="22"/>
                  <w:highlight w:val="yellow"/>
                  <w:lang w:val="en-GB"/>
                </w:rPr>
                <w:t>R0</w:t>
              </w:r>
            </w:ins>
            <w:r w:rsidRPr="000218F9">
              <w:rPr>
                <w:sz w:val="22"/>
                <w:highlight w:val="yellow"/>
                <w:lang w:val="en-GB"/>
                <w:rPrChange w:id="120" w:author="Jeon MinSu" w:date="2021-09-03T10:55:00Z">
                  <w:rPr>
                    <w:sz w:val="22"/>
                    <w:lang w:val="en-GB"/>
                  </w:rPr>
                </w:rPrChange>
              </w:rPr>
              <w:t>126</w:t>
            </w:r>
          </w:p>
        </w:tc>
        <w:tc>
          <w:tcPr>
            <w:tcW w:w="5953" w:type="dxa"/>
          </w:tcPr>
          <w:p w14:paraId="5E9FF5E0" w14:textId="4E01B12C" w:rsidR="007A4299" w:rsidRPr="000218F9" w:rsidRDefault="007A4299" w:rsidP="00BA0EEF">
            <w:pPr>
              <w:spacing w:before="120" w:after="120"/>
              <w:rPr>
                <w:sz w:val="22"/>
                <w:highlight w:val="yellow"/>
                <w:lang w:val="en-GB"/>
                <w:rPrChange w:id="121" w:author="Jeon MinSu" w:date="2021-09-03T10:55:00Z">
                  <w:rPr>
                    <w:sz w:val="22"/>
                    <w:lang w:val="en-GB"/>
                  </w:rPr>
                </w:rPrChange>
              </w:rPr>
            </w:pPr>
            <w:r w:rsidRPr="000218F9">
              <w:rPr>
                <w:sz w:val="22"/>
                <w:highlight w:val="yellow"/>
                <w:lang w:val="en-GB"/>
                <w:rPrChange w:id="122" w:author="Jeon MinSu" w:date="2021-09-03T10:55:00Z">
                  <w:rPr>
                    <w:sz w:val="22"/>
                    <w:lang w:val="en-GB"/>
                  </w:rPr>
                </w:rPrChange>
              </w:rPr>
              <w:t xml:space="preserve">The use of the Automatic Identification System (AIS) in Marine Aids to Navigation </w:t>
            </w:r>
            <w:commentRangeStart w:id="123"/>
            <w:commentRangeStart w:id="124"/>
            <w:r w:rsidRPr="000218F9">
              <w:rPr>
                <w:sz w:val="22"/>
                <w:highlight w:val="yellow"/>
                <w:lang w:val="en-GB"/>
                <w:rPrChange w:id="125" w:author="Jeon MinSu" w:date="2021-09-03T10:55:00Z">
                  <w:rPr>
                    <w:sz w:val="22"/>
                    <w:lang w:val="en-GB"/>
                  </w:rPr>
                </w:rPrChange>
              </w:rPr>
              <w:t>Service</w:t>
            </w:r>
            <w:commentRangeEnd w:id="123"/>
            <w:r w:rsidRPr="000218F9">
              <w:rPr>
                <w:rStyle w:val="CommentReference"/>
                <w:highlight w:val="yellow"/>
                <w:rPrChange w:id="126" w:author="Jeon MinSu" w:date="2021-09-03T10:55:00Z">
                  <w:rPr>
                    <w:rStyle w:val="CommentReference"/>
                  </w:rPr>
                </w:rPrChange>
              </w:rPr>
              <w:commentReference w:id="123"/>
            </w:r>
            <w:commentRangeEnd w:id="124"/>
            <w:r>
              <w:rPr>
                <w:rStyle w:val="CommentReference"/>
              </w:rPr>
              <w:commentReference w:id="124"/>
            </w:r>
            <w:ins w:id="127" w:author="Simon Millyard" w:date="2020-10-07T09:19:00Z">
              <w:r w:rsidRPr="000218F9">
                <w:rPr>
                  <w:sz w:val="22"/>
                  <w:highlight w:val="yellow"/>
                  <w:lang w:val="en-GB"/>
                  <w:rPrChange w:id="128" w:author="Jeon MinSu" w:date="2021-09-03T10:55:00Z">
                    <w:rPr>
                      <w:sz w:val="22"/>
                      <w:lang w:val="en-GB"/>
                    </w:rPr>
                  </w:rPrChange>
                </w:rPr>
                <w:t xml:space="preserve"> </w:t>
              </w:r>
            </w:ins>
          </w:p>
        </w:tc>
      </w:tr>
      <w:tr w:rsidR="007A4299" w:rsidRPr="00A37885" w14:paraId="00D0FC53" w14:textId="77777777" w:rsidTr="00D01745">
        <w:tc>
          <w:tcPr>
            <w:tcW w:w="2689" w:type="dxa"/>
            <w:vMerge/>
          </w:tcPr>
          <w:p w14:paraId="1154543B" w14:textId="77777777" w:rsidR="007A4299" w:rsidRPr="00A37885" w:rsidRDefault="007A4299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6B30161A" w14:textId="2A13B1AC" w:rsidR="007A4299" w:rsidRPr="00A37885" w:rsidRDefault="007A4299" w:rsidP="00BA0EEF">
            <w:pPr>
              <w:spacing w:before="120" w:after="120"/>
              <w:rPr>
                <w:sz w:val="22"/>
                <w:lang w:val="en-GB"/>
              </w:rPr>
            </w:pPr>
            <w:del w:id="129" w:author="Simon Millyard" w:date="2020-10-07T09:20:00Z">
              <w:r w:rsidDel="00830716">
                <w:rPr>
                  <w:sz w:val="22"/>
                  <w:lang w:val="en-GB"/>
                </w:rPr>
                <w:delText>E-107</w:delText>
              </w:r>
            </w:del>
          </w:p>
        </w:tc>
        <w:tc>
          <w:tcPr>
            <w:tcW w:w="5953" w:type="dxa"/>
          </w:tcPr>
          <w:p w14:paraId="2ECCC5E7" w14:textId="7CA8862E" w:rsidR="007A4299" w:rsidRPr="00A37885" w:rsidRDefault="007A4299" w:rsidP="00BA0EEF">
            <w:pPr>
              <w:spacing w:before="120" w:after="120"/>
              <w:rPr>
                <w:sz w:val="22"/>
                <w:lang w:val="en-GB"/>
              </w:rPr>
            </w:pPr>
            <w:del w:id="130" w:author="Simon Millyard" w:date="2020-10-07T09:20:00Z">
              <w:r w:rsidRPr="00A37885" w:rsidDel="00830716">
                <w:rPr>
                  <w:sz w:val="22"/>
                  <w:lang w:val="en-GB"/>
                </w:rPr>
                <w:delText xml:space="preserve">Moorings for Floating Aids to </w:delText>
              </w:r>
              <w:commentRangeStart w:id="131"/>
              <w:r w:rsidRPr="00A37885" w:rsidDel="00830716">
                <w:rPr>
                  <w:sz w:val="22"/>
                  <w:lang w:val="en-GB"/>
                </w:rPr>
                <w:delText>Navigation</w:delText>
              </w:r>
              <w:commentRangeEnd w:id="131"/>
              <w:r w:rsidDel="00830716">
                <w:rPr>
                  <w:rStyle w:val="CommentReference"/>
                </w:rPr>
                <w:commentReference w:id="131"/>
              </w:r>
            </w:del>
          </w:p>
        </w:tc>
      </w:tr>
      <w:tr w:rsidR="007A4299" w:rsidRPr="00A37885" w14:paraId="29C0598B" w14:textId="77777777" w:rsidTr="00D01745">
        <w:tc>
          <w:tcPr>
            <w:tcW w:w="2689" w:type="dxa"/>
            <w:vMerge/>
          </w:tcPr>
          <w:p w14:paraId="442EA80A" w14:textId="77777777" w:rsidR="007A4299" w:rsidRPr="00A37885" w:rsidRDefault="007A4299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4CF16F68" w14:textId="61E13D3B" w:rsidR="007A4299" w:rsidRPr="00A37885" w:rsidRDefault="007A4299" w:rsidP="00BA0EEF">
            <w:pPr>
              <w:spacing w:before="120" w:after="120"/>
              <w:rPr>
                <w:sz w:val="22"/>
                <w:lang w:val="en-GB"/>
              </w:rPr>
            </w:pPr>
            <w:del w:id="132" w:author="Simon Millyard" w:date="2020-10-07T09:21:00Z">
              <w:r w:rsidRPr="00A37885" w:rsidDel="00830716">
                <w:rPr>
                  <w:sz w:val="22"/>
                  <w:lang w:val="en-GB"/>
                </w:rPr>
                <w:delText>R1005</w:delText>
              </w:r>
            </w:del>
          </w:p>
        </w:tc>
        <w:tc>
          <w:tcPr>
            <w:tcW w:w="5953" w:type="dxa"/>
          </w:tcPr>
          <w:p w14:paraId="654BD893" w14:textId="4A7E1465" w:rsidR="007A4299" w:rsidRPr="00A37885" w:rsidRDefault="007A4299" w:rsidP="00BA0EEF">
            <w:pPr>
              <w:spacing w:before="120" w:after="120"/>
              <w:rPr>
                <w:sz w:val="22"/>
                <w:lang w:val="en-GB"/>
              </w:rPr>
            </w:pPr>
            <w:del w:id="133" w:author="Simon Millyard" w:date="2020-10-07T09:21:00Z">
              <w:r w:rsidRPr="00A37885" w:rsidDel="00830716">
                <w:rPr>
                  <w:bCs/>
                  <w:sz w:val="22"/>
                  <w:lang w:val="en-GB"/>
                </w:rPr>
                <w:delText xml:space="preserve">Conserving the Built Heritage of Lighthouses and other Aids to </w:delText>
              </w:r>
              <w:commentRangeStart w:id="134"/>
              <w:r w:rsidRPr="00A37885" w:rsidDel="00830716">
                <w:rPr>
                  <w:bCs/>
                  <w:sz w:val="22"/>
                  <w:lang w:val="en-GB"/>
                </w:rPr>
                <w:delText>Navigation</w:delText>
              </w:r>
            </w:del>
            <w:commentRangeEnd w:id="134"/>
            <w:r>
              <w:rPr>
                <w:rStyle w:val="CommentReference"/>
              </w:rPr>
              <w:commentReference w:id="134"/>
            </w:r>
          </w:p>
        </w:tc>
      </w:tr>
      <w:tr w:rsidR="00885F7A" w:rsidRPr="00A37885" w14:paraId="4B8879CA" w14:textId="77777777" w:rsidTr="00D01745">
        <w:tc>
          <w:tcPr>
            <w:tcW w:w="2689" w:type="dxa"/>
          </w:tcPr>
          <w:p w14:paraId="5337F0AD" w14:textId="402336C4" w:rsidR="00885F7A" w:rsidRPr="00A37885" w:rsidRDefault="00885F7A" w:rsidP="00BA0EEF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Design, Implementation &amp; Maintenance</w:t>
            </w:r>
          </w:p>
        </w:tc>
        <w:tc>
          <w:tcPr>
            <w:tcW w:w="1559" w:type="dxa"/>
          </w:tcPr>
          <w:p w14:paraId="24190C1E" w14:textId="31166B28" w:rsidR="00885F7A" w:rsidRPr="00A37885" w:rsidRDefault="00830716" w:rsidP="00D96D78">
            <w:pPr>
              <w:spacing w:before="120" w:after="120"/>
              <w:rPr>
                <w:sz w:val="22"/>
                <w:lang w:val="en-GB"/>
              </w:rPr>
            </w:pPr>
            <w:ins w:id="135" w:author="Simon Millyard" w:date="2020-10-07T09:22:00Z">
              <w:r>
                <w:rPr>
                  <w:sz w:val="22"/>
                  <w:lang w:val="en-GB"/>
                </w:rPr>
                <w:t>R1018</w:t>
              </w:r>
            </w:ins>
          </w:p>
        </w:tc>
        <w:tc>
          <w:tcPr>
            <w:tcW w:w="5953" w:type="dxa"/>
          </w:tcPr>
          <w:p w14:paraId="6FF2AA9F" w14:textId="38F7157F" w:rsidR="00885F7A" w:rsidRPr="00A37885" w:rsidRDefault="00830716" w:rsidP="00626989">
            <w:pPr>
              <w:spacing w:before="120" w:after="120"/>
              <w:rPr>
                <w:sz w:val="22"/>
                <w:lang w:val="en-GB"/>
              </w:rPr>
            </w:pPr>
            <w:ins w:id="136" w:author="Simon Millyard" w:date="2020-10-07T09:23:00Z">
              <w:r w:rsidRPr="00573A04">
                <w:rPr>
                  <w:sz w:val="22"/>
                  <w:lang w:val="en-GB"/>
                </w:rPr>
                <w:t xml:space="preserve">Responsible design, </w:t>
              </w:r>
              <w:proofErr w:type="gramStart"/>
              <w:r w:rsidRPr="00573A04">
                <w:rPr>
                  <w:sz w:val="22"/>
                  <w:lang w:val="en-GB"/>
                </w:rPr>
                <w:t>operation</w:t>
              </w:r>
              <w:proofErr w:type="gramEnd"/>
              <w:r w:rsidRPr="00573A04">
                <w:rPr>
                  <w:sz w:val="22"/>
                  <w:lang w:val="en-GB"/>
                </w:rPr>
                <w:t xml:space="preserve"> and maintenance in the provision of </w:t>
              </w:r>
            </w:ins>
            <w:ins w:id="137" w:author="Jeon MinSu" w:date="2021-09-03T11:05:00Z">
              <w:r w:rsidR="00D74D58">
                <w:rPr>
                  <w:sz w:val="22"/>
                  <w:lang w:val="en-GB"/>
                </w:rPr>
                <w:t>Marine Aids to Navigation</w:t>
              </w:r>
            </w:ins>
            <w:ins w:id="138" w:author="Simon Millyard" w:date="2020-10-07T09:23:00Z">
              <w:del w:id="139" w:author="Jeon MinSu" w:date="2021-09-03T11:05:00Z">
                <w:r w:rsidRPr="00573A04" w:rsidDel="00D74D58">
                  <w:rPr>
                    <w:sz w:val="22"/>
                    <w:lang w:val="en-GB"/>
                  </w:rPr>
                  <w:delText>marine AtoN</w:delText>
                </w:r>
              </w:del>
            </w:ins>
          </w:p>
        </w:tc>
      </w:tr>
      <w:tr w:rsidR="00830716" w:rsidRPr="00A37885" w14:paraId="689D1BCF" w14:textId="77777777" w:rsidTr="00D01745">
        <w:tc>
          <w:tcPr>
            <w:tcW w:w="2689" w:type="dxa"/>
          </w:tcPr>
          <w:p w14:paraId="4DB5271A" w14:textId="7311AAD4" w:rsidR="00830716" w:rsidRPr="00A37885" w:rsidRDefault="00830716" w:rsidP="00830716">
            <w:pPr>
              <w:spacing w:before="120" w:after="120"/>
              <w:rPr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Floating Aids to navigation</w:t>
            </w:r>
          </w:p>
        </w:tc>
        <w:tc>
          <w:tcPr>
            <w:tcW w:w="1559" w:type="dxa"/>
          </w:tcPr>
          <w:p w14:paraId="39A9FFCA" w14:textId="28F1C625" w:rsidR="00830716" w:rsidRPr="00A37885" w:rsidRDefault="00830716" w:rsidP="00830716">
            <w:pPr>
              <w:spacing w:before="120" w:after="120"/>
              <w:rPr>
                <w:sz w:val="22"/>
                <w:lang w:val="en-GB"/>
              </w:rPr>
            </w:pPr>
            <w:ins w:id="140" w:author="Simon Millyard" w:date="2020-10-07T09:22:00Z">
              <w:del w:id="141" w:author="Jeon MinSu" w:date="2021-09-03T10:56:00Z">
                <w:r w:rsidDel="00281353">
                  <w:rPr>
                    <w:sz w:val="22"/>
                    <w:lang w:val="en-GB"/>
                  </w:rPr>
                  <w:delText>E-</w:delText>
                </w:r>
              </w:del>
            </w:ins>
            <w:ins w:id="142" w:author="Jeon MinSu" w:date="2021-09-03T10:56:00Z">
              <w:r w:rsidR="00281353">
                <w:rPr>
                  <w:sz w:val="22"/>
                  <w:lang w:val="en-GB"/>
                </w:rPr>
                <w:t>R0</w:t>
              </w:r>
            </w:ins>
            <w:ins w:id="143" w:author="Simon Millyard" w:date="2020-10-07T09:22:00Z">
              <w:r>
                <w:rPr>
                  <w:sz w:val="22"/>
                  <w:lang w:val="en-GB"/>
                </w:rPr>
                <w:t>107</w:t>
              </w:r>
            </w:ins>
          </w:p>
        </w:tc>
        <w:tc>
          <w:tcPr>
            <w:tcW w:w="5953" w:type="dxa"/>
          </w:tcPr>
          <w:p w14:paraId="49C6BF13" w14:textId="2BA73C89" w:rsidR="00830716" w:rsidRPr="00A37885" w:rsidRDefault="00830716" w:rsidP="00830716">
            <w:pPr>
              <w:spacing w:before="120" w:after="120"/>
              <w:rPr>
                <w:sz w:val="22"/>
                <w:lang w:val="en-GB"/>
              </w:rPr>
            </w:pPr>
            <w:ins w:id="144" w:author="Simon Millyard" w:date="2020-10-07T09:22:00Z">
              <w:r>
                <w:rPr>
                  <w:sz w:val="22"/>
                  <w:lang w:val="en-GB"/>
                </w:rPr>
                <w:t xml:space="preserve">Moorings for Floating Aids to </w:t>
              </w:r>
              <w:commentRangeStart w:id="145"/>
              <w:r>
                <w:rPr>
                  <w:sz w:val="22"/>
                  <w:lang w:val="en-GB"/>
                </w:rPr>
                <w:t>Navigation</w:t>
              </w:r>
              <w:commentRangeEnd w:id="145"/>
              <w:r>
                <w:rPr>
                  <w:rStyle w:val="CommentReference"/>
                </w:rPr>
                <w:commentReference w:id="145"/>
              </w:r>
            </w:ins>
          </w:p>
        </w:tc>
      </w:tr>
      <w:tr w:rsidR="005D4ADD" w:rsidRPr="004259CB" w14:paraId="2F239578" w14:textId="77777777" w:rsidTr="00D01745">
        <w:trPr>
          <w:trHeight w:val="1296"/>
          <w:ins w:id="146" w:author="Jeon MinSu" w:date="2021-09-03T11:04:00Z"/>
        </w:trPr>
        <w:tc>
          <w:tcPr>
            <w:tcW w:w="2689" w:type="dxa"/>
            <w:vMerge w:val="restart"/>
          </w:tcPr>
          <w:p w14:paraId="07288A6D" w14:textId="73B44D20" w:rsidR="005D4ADD" w:rsidRPr="00A37885" w:rsidRDefault="005D4ADD" w:rsidP="00BA0EEF">
            <w:pPr>
              <w:spacing w:before="120" w:after="120"/>
              <w:rPr>
                <w:ins w:id="147" w:author="Jeon MinSu" w:date="2021-09-03T11:04:00Z"/>
                <w:b/>
                <w:sz w:val="22"/>
                <w:lang w:val="en-GB"/>
              </w:rPr>
            </w:pPr>
            <w:r w:rsidRPr="00A37885">
              <w:rPr>
                <w:b/>
                <w:sz w:val="22"/>
                <w:lang w:val="en-GB"/>
              </w:rPr>
              <w:t>Environment, Sustainability &amp; Legacy</w:t>
            </w:r>
          </w:p>
        </w:tc>
        <w:tc>
          <w:tcPr>
            <w:tcW w:w="1559" w:type="dxa"/>
          </w:tcPr>
          <w:p w14:paraId="395334E4" w14:textId="65BD7BA0" w:rsidR="005D4ADD" w:rsidRPr="00A37885" w:rsidDel="00830716" w:rsidRDefault="005D4ADD" w:rsidP="00BA0EEF">
            <w:pPr>
              <w:spacing w:before="120" w:after="120"/>
              <w:rPr>
                <w:ins w:id="148" w:author="Jeon MinSu" w:date="2021-09-03T11:04:00Z"/>
                <w:sz w:val="22"/>
                <w:lang w:val="en-GB"/>
              </w:rPr>
            </w:pPr>
            <w:ins w:id="149" w:author="Jeon MinSu" w:date="2021-09-03T11:04:00Z">
              <w:r>
                <w:rPr>
                  <w:sz w:val="22"/>
                  <w:lang w:val="en-GB"/>
                </w:rPr>
                <w:t>R1004</w:t>
              </w:r>
            </w:ins>
          </w:p>
        </w:tc>
        <w:tc>
          <w:tcPr>
            <w:tcW w:w="5953" w:type="dxa"/>
          </w:tcPr>
          <w:p w14:paraId="4820D8A2" w14:textId="5EEACD78" w:rsidR="005D4ADD" w:rsidRPr="00A37885" w:rsidDel="00830716" w:rsidRDefault="00D74D58" w:rsidP="00BA0EEF">
            <w:pPr>
              <w:spacing w:before="120" w:after="120"/>
              <w:rPr>
                <w:ins w:id="150" w:author="Jeon MinSu" w:date="2021-09-03T11:04:00Z"/>
                <w:sz w:val="22"/>
                <w:lang w:val="en-GB"/>
              </w:rPr>
            </w:pPr>
            <w:ins w:id="151" w:author="Jeon MinSu" w:date="2021-09-03T11:04:00Z">
              <w:r>
                <w:rPr>
                  <w:sz w:val="22"/>
                  <w:lang w:val="en-GB"/>
                </w:rPr>
                <w:t>Sustainability in the provision of Marine Aids to Navig</w:t>
              </w:r>
            </w:ins>
            <w:ins w:id="152" w:author="Jeon MinSu" w:date="2021-09-03T11:05:00Z">
              <w:r>
                <w:rPr>
                  <w:sz w:val="22"/>
                  <w:lang w:val="en-GB"/>
                </w:rPr>
                <w:t>ation</w:t>
              </w:r>
            </w:ins>
          </w:p>
        </w:tc>
      </w:tr>
      <w:tr w:rsidR="005D4ADD" w:rsidRPr="004259CB" w14:paraId="6CACDA0B" w14:textId="77777777" w:rsidTr="00D01745">
        <w:trPr>
          <w:trHeight w:val="1296"/>
        </w:trPr>
        <w:tc>
          <w:tcPr>
            <w:tcW w:w="2689" w:type="dxa"/>
            <w:vMerge/>
          </w:tcPr>
          <w:p w14:paraId="23AD9F13" w14:textId="77DDB34D" w:rsidR="005D4ADD" w:rsidRPr="00A37885" w:rsidRDefault="005D4ADD" w:rsidP="00BA0EEF">
            <w:pPr>
              <w:spacing w:before="120" w:after="120"/>
              <w:rPr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56BC675B" w14:textId="07014BC6" w:rsidR="005D4ADD" w:rsidRPr="00A37885" w:rsidRDefault="005D4ADD" w:rsidP="00BA0EEF">
            <w:pPr>
              <w:spacing w:before="120" w:after="120"/>
              <w:rPr>
                <w:sz w:val="22"/>
                <w:lang w:val="en-GB"/>
              </w:rPr>
            </w:pPr>
            <w:del w:id="153" w:author="Simon Millyard" w:date="2020-10-07T09:20:00Z">
              <w:r w:rsidRPr="00A37885" w:rsidDel="00830716">
                <w:rPr>
                  <w:sz w:val="22"/>
                  <w:lang w:val="en-GB"/>
                </w:rPr>
                <w:delText>R1004</w:delText>
              </w:r>
            </w:del>
            <w:ins w:id="154" w:author="Simon Millyard" w:date="2020-10-07T09:20:00Z">
              <w:r>
                <w:rPr>
                  <w:sz w:val="22"/>
                  <w:lang w:val="en-GB"/>
                </w:rPr>
                <w:t>R1005</w:t>
              </w:r>
            </w:ins>
          </w:p>
        </w:tc>
        <w:tc>
          <w:tcPr>
            <w:tcW w:w="5953" w:type="dxa"/>
          </w:tcPr>
          <w:p w14:paraId="14D5E487" w14:textId="61FB13CF" w:rsidR="005D4ADD" w:rsidRPr="00B12B0A" w:rsidRDefault="005D4ADD" w:rsidP="00BA0EEF">
            <w:pPr>
              <w:spacing w:before="120" w:after="120"/>
              <w:rPr>
                <w:sz w:val="22"/>
                <w:lang w:val="en-GB"/>
              </w:rPr>
            </w:pPr>
            <w:del w:id="155" w:author="Simon Millyard" w:date="2020-10-07T09:20:00Z">
              <w:r w:rsidRPr="00A37885" w:rsidDel="00830716">
                <w:rPr>
                  <w:sz w:val="22"/>
                  <w:lang w:val="en-GB"/>
                </w:rPr>
                <w:delText>Environmental Management in the Provision of Marine Aids to Navigation</w:delText>
              </w:r>
            </w:del>
            <w:ins w:id="156" w:author="Simon Millyard" w:date="2020-10-07T09:21:00Z">
              <w:r>
                <w:rPr>
                  <w:sz w:val="22"/>
                  <w:lang w:val="en-GB"/>
                </w:rPr>
                <w:t xml:space="preserve"> </w:t>
              </w:r>
              <w:r w:rsidRPr="00A37885">
                <w:rPr>
                  <w:bCs/>
                  <w:sz w:val="22"/>
                  <w:lang w:val="en-GB"/>
                </w:rPr>
                <w:t>Conserving the Built Heritage of Lighthouses and other Aids to Navigation</w:t>
              </w:r>
            </w:ins>
          </w:p>
        </w:tc>
      </w:tr>
    </w:tbl>
    <w:p w14:paraId="1AA137AB" w14:textId="77777777" w:rsidR="004259CB" w:rsidRPr="004259CB" w:rsidRDefault="004259CB" w:rsidP="004259CB">
      <w:pPr>
        <w:rPr>
          <w:lang w:val="en-GB"/>
        </w:rPr>
      </w:pPr>
    </w:p>
    <w:p w14:paraId="35E154AB" w14:textId="46A55693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57" w:name="_Toc464136443"/>
      <w:bookmarkStart w:id="158" w:name="_Toc464139609"/>
      <w:r w:rsidRPr="004259CB">
        <w:rPr>
          <w:caps w:val="0"/>
        </w:rPr>
        <w:t>SUPPLEMENTARY ELEMENTS</w:t>
      </w:r>
      <w:bookmarkEnd w:id="157"/>
      <w:bookmarkEnd w:id="158"/>
    </w:p>
    <w:p w14:paraId="2079EAC8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683BAD03" w14:textId="0A56548B" w:rsidR="004259CB" w:rsidRPr="004259CB" w:rsidRDefault="004259CB" w:rsidP="004259CB">
      <w:pPr>
        <w:pStyle w:val="BodyText"/>
      </w:pPr>
      <w:r w:rsidRPr="004259CB">
        <w:t>There are no supplementary elements to this Standard.</w:t>
      </w:r>
    </w:p>
    <w:p w14:paraId="54692D7F" w14:textId="158F2D8C" w:rsidR="004259CB" w:rsidRPr="004259CB" w:rsidRDefault="00687C93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59" w:name="_Toc464033448"/>
      <w:bookmarkStart w:id="160" w:name="_Toc464136444"/>
      <w:bookmarkStart w:id="161" w:name="_Toc464139610"/>
      <w:r>
        <w:rPr>
          <w:caps w:val="0"/>
        </w:rPr>
        <w:t>APPROVAL</w:t>
      </w:r>
      <w:r w:rsidR="004259CB" w:rsidRPr="004259CB">
        <w:rPr>
          <w:caps w:val="0"/>
        </w:rPr>
        <w:t xml:space="preserve"> AND AMENDMENT OF STANDARDS</w:t>
      </w:r>
      <w:bookmarkEnd w:id="159"/>
      <w:bookmarkEnd w:id="160"/>
      <w:bookmarkEnd w:id="161"/>
    </w:p>
    <w:p w14:paraId="62034E75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33E5B8DE" w14:textId="78FCA2FD" w:rsidR="004259CB" w:rsidRPr="004259CB" w:rsidRDefault="004259CB" w:rsidP="004259CB">
      <w:pPr>
        <w:pStyle w:val="BodyText"/>
      </w:pPr>
      <w:r w:rsidRPr="004259CB">
        <w:t xml:space="preserve">IALA Standards may be adopted or amended </w:t>
      </w:r>
      <w:r w:rsidR="00687C93">
        <w:t>at a General Assembly</w:t>
      </w:r>
      <w:r w:rsidRPr="004259CB">
        <w:t>.</w:t>
      </w:r>
    </w:p>
    <w:p w14:paraId="73E02733" w14:textId="2DD47BCC" w:rsidR="004259CB" w:rsidRPr="004259CB" w:rsidRDefault="004259CB" w:rsidP="004259CB">
      <w:pPr>
        <w:pStyle w:val="Heading1"/>
        <w:tabs>
          <w:tab w:val="clear" w:pos="0"/>
        </w:tabs>
        <w:spacing w:before="0"/>
        <w:ind w:left="0" w:firstLine="0"/>
        <w:rPr>
          <w:caps w:val="0"/>
        </w:rPr>
      </w:pPr>
      <w:bookmarkStart w:id="162" w:name="_Toc464033449"/>
      <w:bookmarkStart w:id="163" w:name="_Toc455589152"/>
      <w:bookmarkStart w:id="164" w:name="_Toc455589153"/>
      <w:bookmarkStart w:id="165" w:name="_Toc455589154"/>
      <w:bookmarkStart w:id="166" w:name="_Toc455589155"/>
      <w:bookmarkStart w:id="167" w:name="_Toc455589156"/>
      <w:bookmarkStart w:id="168" w:name="_Toc455589157"/>
      <w:bookmarkStart w:id="169" w:name="_Toc455589158"/>
      <w:bookmarkStart w:id="170" w:name="_Toc455589159"/>
      <w:bookmarkStart w:id="171" w:name="_Toc455589160"/>
      <w:bookmarkStart w:id="172" w:name="_Toc455589161"/>
      <w:bookmarkStart w:id="173" w:name="_Toc455589162"/>
      <w:bookmarkStart w:id="174" w:name="_Toc455589163"/>
      <w:bookmarkStart w:id="175" w:name="_Toc455589164"/>
      <w:bookmarkStart w:id="176" w:name="_Toc455589165"/>
      <w:bookmarkStart w:id="177" w:name="_Toc455589166"/>
      <w:bookmarkStart w:id="178" w:name="_Toc455589167"/>
      <w:bookmarkStart w:id="179" w:name="_Toc455589168"/>
      <w:bookmarkStart w:id="180" w:name="_Toc455589169"/>
      <w:bookmarkStart w:id="181" w:name="_Toc455589170"/>
      <w:bookmarkStart w:id="182" w:name="_Toc455589171"/>
      <w:bookmarkStart w:id="183" w:name="_Toc464033450"/>
      <w:bookmarkStart w:id="184" w:name="_Toc464033451"/>
      <w:bookmarkStart w:id="185" w:name="_Toc432687611"/>
      <w:bookmarkStart w:id="186" w:name="_Toc464033452"/>
      <w:bookmarkStart w:id="187" w:name="_Toc464136445"/>
      <w:bookmarkStart w:id="188" w:name="_Toc46413961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4259CB">
        <w:rPr>
          <w:caps w:val="0"/>
        </w:rPr>
        <w:t>DOCUMENT HISTORY</w:t>
      </w:r>
      <w:bookmarkEnd w:id="185"/>
      <w:bookmarkEnd w:id="186"/>
      <w:bookmarkEnd w:id="187"/>
      <w:bookmarkEnd w:id="188"/>
    </w:p>
    <w:p w14:paraId="794CC6BC" w14:textId="77777777" w:rsidR="004259CB" w:rsidRPr="004259CB" w:rsidRDefault="004259CB" w:rsidP="004259CB">
      <w:pPr>
        <w:pStyle w:val="Sparationtitre1"/>
        <w:rPr>
          <w:lang w:val="en-GB"/>
        </w:rPr>
      </w:pPr>
    </w:p>
    <w:p w14:paraId="11711A34" w14:textId="77777777" w:rsidR="004259CB" w:rsidRPr="004259CB" w:rsidRDefault="004259CB" w:rsidP="004259CB">
      <w:pPr>
        <w:rPr>
          <w:lang w:val="en-GB"/>
        </w:rPr>
      </w:pP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1417"/>
        <w:gridCol w:w="2268"/>
        <w:gridCol w:w="6521"/>
      </w:tblGrid>
      <w:tr w:rsidR="004259CB" w:rsidRPr="004259CB" w14:paraId="581D63EC" w14:textId="77777777" w:rsidTr="00D537BE">
        <w:tc>
          <w:tcPr>
            <w:tcW w:w="1417" w:type="dxa"/>
            <w:vAlign w:val="center"/>
          </w:tcPr>
          <w:p w14:paraId="3B06F2C4" w14:textId="77777777" w:rsidR="004259CB" w:rsidRPr="00BA0733" w:rsidRDefault="004259CB" w:rsidP="00BA0733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Date</w:t>
            </w:r>
          </w:p>
        </w:tc>
        <w:tc>
          <w:tcPr>
            <w:tcW w:w="2268" w:type="dxa"/>
            <w:vAlign w:val="center"/>
          </w:tcPr>
          <w:p w14:paraId="149C13AF" w14:textId="042457BA" w:rsidR="004259CB" w:rsidRPr="00BA0733" w:rsidRDefault="004259CB" w:rsidP="00BA0733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Details</w:t>
            </w:r>
          </w:p>
        </w:tc>
        <w:tc>
          <w:tcPr>
            <w:tcW w:w="6521" w:type="dxa"/>
            <w:vAlign w:val="center"/>
          </w:tcPr>
          <w:p w14:paraId="42ABE92E" w14:textId="77777777" w:rsidR="004259CB" w:rsidRPr="00BA0733" w:rsidRDefault="004259CB" w:rsidP="00BA0733">
            <w:pPr>
              <w:spacing w:before="120" w:after="120"/>
              <w:rPr>
                <w:b/>
                <w:sz w:val="22"/>
                <w:lang w:val="en-GB"/>
              </w:rPr>
            </w:pPr>
            <w:r w:rsidRPr="00BA0733">
              <w:rPr>
                <w:b/>
                <w:sz w:val="22"/>
                <w:lang w:val="en-GB"/>
              </w:rPr>
              <w:t>Approval</w:t>
            </w:r>
          </w:p>
        </w:tc>
      </w:tr>
      <w:tr w:rsidR="004259CB" w:rsidRPr="004259CB" w14:paraId="74AA4465" w14:textId="77777777" w:rsidTr="00D537BE">
        <w:tc>
          <w:tcPr>
            <w:tcW w:w="1417" w:type="dxa"/>
            <w:vAlign w:val="center"/>
          </w:tcPr>
          <w:p w14:paraId="7A8F493F" w14:textId="4BA7EC62" w:rsidR="004259CB" w:rsidRPr="00BA0733" w:rsidRDefault="00296260" w:rsidP="00BA0733">
            <w:pPr>
              <w:spacing w:before="120" w:after="12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lastRenderedPageBreak/>
              <w:t>2018-05-29</w:t>
            </w:r>
          </w:p>
        </w:tc>
        <w:tc>
          <w:tcPr>
            <w:tcW w:w="2268" w:type="dxa"/>
            <w:vAlign w:val="center"/>
          </w:tcPr>
          <w:p w14:paraId="65F9E108" w14:textId="77777777" w:rsidR="004259CB" w:rsidRPr="00BA0733" w:rsidRDefault="004259CB" w:rsidP="00BA0733">
            <w:pPr>
              <w:spacing w:before="120" w:after="120"/>
              <w:rPr>
                <w:sz w:val="22"/>
                <w:lang w:val="en-GB"/>
              </w:rPr>
            </w:pPr>
            <w:r w:rsidRPr="00BA0733">
              <w:rPr>
                <w:sz w:val="22"/>
                <w:lang w:val="en-GB"/>
              </w:rPr>
              <w:t>First issue</w:t>
            </w:r>
          </w:p>
        </w:tc>
        <w:tc>
          <w:tcPr>
            <w:tcW w:w="6521" w:type="dxa"/>
            <w:vAlign w:val="center"/>
          </w:tcPr>
          <w:p w14:paraId="3E3AE685" w14:textId="06574411" w:rsidR="004259CB" w:rsidRPr="00BA0733" w:rsidRDefault="004259CB" w:rsidP="00BA0733">
            <w:pPr>
              <w:spacing w:before="120" w:after="120"/>
              <w:rPr>
                <w:sz w:val="22"/>
                <w:lang w:val="en-GB"/>
              </w:rPr>
            </w:pPr>
            <w:r w:rsidRPr="00BA0733">
              <w:rPr>
                <w:sz w:val="22"/>
                <w:lang w:val="en-GB"/>
              </w:rPr>
              <w:t xml:space="preserve">General Assembly Resolution, Incheon, </w:t>
            </w:r>
            <w:r w:rsidR="00DC0C6A">
              <w:rPr>
                <w:sz w:val="22"/>
                <w:lang w:val="en-GB"/>
              </w:rPr>
              <w:t xml:space="preserve">Republic of </w:t>
            </w:r>
            <w:r w:rsidRPr="00BA0733">
              <w:rPr>
                <w:sz w:val="22"/>
                <w:lang w:val="en-GB"/>
              </w:rPr>
              <w:t>Korea, May 2018.</w:t>
            </w:r>
          </w:p>
        </w:tc>
      </w:tr>
      <w:tr w:rsidR="00830716" w:rsidRPr="004259CB" w14:paraId="442BA881" w14:textId="77777777" w:rsidTr="00D537BE">
        <w:trPr>
          <w:ins w:id="189" w:author="Simon Millyard" w:date="2020-10-07T09:25:00Z"/>
        </w:trPr>
        <w:tc>
          <w:tcPr>
            <w:tcW w:w="1417" w:type="dxa"/>
            <w:vAlign w:val="center"/>
          </w:tcPr>
          <w:p w14:paraId="2EB69C63" w14:textId="75CD992E" w:rsidR="00830716" w:rsidRDefault="00830716" w:rsidP="00BA0733">
            <w:pPr>
              <w:spacing w:before="120" w:after="120"/>
              <w:rPr>
                <w:ins w:id="190" w:author="Simon Millyard" w:date="2020-10-07T09:25:00Z"/>
                <w:sz w:val="22"/>
                <w:lang w:val="en-GB"/>
              </w:rPr>
            </w:pPr>
            <w:ins w:id="191" w:author="Simon Millyard" w:date="2020-10-07T09:25:00Z">
              <w:r>
                <w:rPr>
                  <w:sz w:val="22"/>
                  <w:lang w:val="en-GB"/>
                </w:rPr>
                <w:t>October 2020</w:t>
              </w:r>
            </w:ins>
          </w:p>
        </w:tc>
        <w:tc>
          <w:tcPr>
            <w:tcW w:w="2268" w:type="dxa"/>
            <w:vAlign w:val="center"/>
          </w:tcPr>
          <w:p w14:paraId="2E9A5716" w14:textId="787EDB85" w:rsidR="00830716" w:rsidRPr="00BA0733" w:rsidRDefault="00830716" w:rsidP="00BA0733">
            <w:pPr>
              <w:spacing w:before="120" w:after="120"/>
              <w:rPr>
                <w:ins w:id="192" w:author="Simon Millyard" w:date="2020-10-07T09:25:00Z"/>
                <w:sz w:val="22"/>
                <w:lang w:val="en-GB"/>
              </w:rPr>
            </w:pPr>
            <w:ins w:id="193" w:author="Simon Millyard" w:date="2020-10-07T09:25:00Z">
              <w:r>
                <w:rPr>
                  <w:sz w:val="22"/>
                  <w:lang w:val="en-GB"/>
                </w:rPr>
                <w:t>Review of relevant Recommendations by committees</w:t>
              </w:r>
            </w:ins>
          </w:p>
        </w:tc>
        <w:tc>
          <w:tcPr>
            <w:tcW w:w="6521" w:type="dxa"/>
            <w:vAlign w:val="center"/>
          </w:tcPr>
          <w:p w14:paraId="720BA7A7" w14:textId="77777777" w:rsidR="00830716" w:rsidRPr="00BA0733" w:rsidRDefault="00830716" w:rsidP="00BA0733">
            <w:pPr>
              <w:spacing w:before="120" w:after="120"/>
              <w:rPr>
                <w:ins w:id="194" w:author="Simon Millyard" w:date="2020-10-07T09:25:00Z"/>
                <w:sz w:val="22"/>
                <w:lang w:val="en-GB"/>
              </w:rPr>
            </w:pPr>
          </w:p>
        </w:tc>
      </w:tr>
    </w:tbl>
    <w:p w14:paraId="5D2874E0" w14:textId="77777777" w:rsidR="00AB326D" w:rsidRPr="004259CB" w:rsidRDefault="00AB326D" w:rsidP="004259CB">
      <w:pPr>
        <w:pStyle w:val="BodyText"/>
      </w:pPr>
    </w:p>
    <w:sectPr w:rsidR="00AB326D" w:rsidRPr="004259CB" w:rsidSect="00480184">
      <w:headerReference w:type="even" r:id="rId25"/>
      <w:headerReference w:type="default" r:id="rId26"/>
      <w:headerReference w:type="first" r:id="rId27"/>
      <w:pgSz w:w="11906" w:h="16838" w:code="9"/>
      <w:pgMar w:top="567" w:right="794" w:bottom="567" w:left="907" w:header="567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2" w:author="Capt. Phillip Day" w:date="2021-04-15T13:17:00Z" w:initials="PD">
    <w:p w14:paraId="62DFADDF" w14:textId="39671B21" w:rsidR="008F071A" w:rsidRDefault="008F071A">
      <w:pPr>
        <w:pStyle w:val="CommentText"/>
      </w:pPr>
      <w:r>
        <w:rPr>
          <w:rStyle w:val="CommentReference"/>
        </w:rPr>
        <w:annotationRef/>
      </w:r>
      <w:r>
        <w:t>Update for latest revison</w:t>
      </w:r>
    </w:p>
  </w:comment>
  <w:comment w:id="50" w:author="Capt. Phillip Day" w:date="2021-04-15T13:19:00Z" w:initials="PD">
    <w:p w14:paraId="5AA11384" w14:textId="70769A19" w:rsidR="008F071A" w:rsidRDefault="008F071A">
      <w:pPr>
        <w:pStyle w:val="CommentText"/>
      </w:pPr>
      <w:r>
        <w:rPr>
          <w:rStyle w:val="CommentReference"/>
        </w:rPr>
        <w:annotationRef/>
      </w:r>
    </w:p>
  </w:comment>
  <w:comment w:id="59" w:author="Capt. Phillip Day" w:date="2021-04-15T13:19:00Z" w:initials="PD">
    <w:p w14:paraId="742812CD" w14:textId="554D7377" w:rsidR="008F071A" w:rsidRDefault="008F071A">
      <w:pPr>
        <w:pStyle w:val="CommentText"/>
      </w:pPr>
      <w:r>
        <w:rPr>
          <w:rStyle w:val="CommentReference"/>
        </w:rPr>
        <w:annotationRef/>
      </w:r>
      <w:r>
        <w:t>Update at ARM 16</w:t>
      </w:r>
    </w:p>
  </w:comment>
  <w:comment w:id="80" w:author="Alvarez, Jaime - IALA" w:date="2020-10-11T17:54:00Z" w:initials="AJ-I">
    <w:p w14:paraId="30378B7C" w14:textId="7F8E0DA1" w:rsidR="00153997" w:rsidRDefault="00153997">
      <w:pPr>
        <w:pStyle w:val="CommentText"/>
      </w:pPr>
      <w:r>
        <w:rPr>
          <w:rStyle w:val="CommentReference"/>
        </w:rPr>
        <w:annotationRef/>
      </w:r>
      <w:r>
        <w:t xml:space="preserve">Alwyn Williams - WG2 Chair: </w:t>
      </w:r>
      <w:r w:rsidRPr="00FE0ED7">
        <w:t>proposal to change the title of E-200-3 to “Measurement” for now and then update this line after ENG14 but before Council 74, if necessary</w:t>
      </w:r>
    </w:p>
  </w:comment>
  <w:comment w:id="95" w:author="Simon Millyard" w:date="2020-10-07T09:23:00Z" w:initials="SM">
    <w:p w14:paraId="4440DFA9" w14:textId="6440E08F" w:rsidR="00830716" w:rsidRDefault="0083071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Propose moving this Recommendation from Informative to Normative to increase its importance.</w:t>
      </w:r>
    </w:p>
  </w:comment>
  <w:comment w:id="123" w:author="Simon Millyard" w:date="2020-10-07T09:19:00Z" w:initials="SM">
    <w:p w14:paraId="492BB4DF" w14:textId="7F8BCE3D" w:rsidR="007A4299" w:rsidRDefault="007A4299">
      <w:pPr>
        <w:pStyle w:val="CommentText"/>
      </w:pPr>
      <w:r>
        <w:rPr>
          <w:rStyle w:val="CommentReference"/>
        </w:rPr>
        <w:annotationRef/>
      </w:r>
      <w:r>
        <w:t>Propose that this is moved to Standard  1030 Radionavigation services.</w:t>
      </w:r>
    </w:p>
  </w:comment>
  <w:comment w:id="124" w:author="Jeon MinSu" w:date="2021-09-03T10:55:00Z" w:initials="JM">
    <w:p w14:paraId="7C6B363D" w14:textId="2733580A" w:rsidR="007A4299" w:rsidRDefault="007A4299">
      <w:pPr>
        <w:pStyle w:val="CommentText"/>
      </w:pPr>
      <w:r>
        <w:rPr>
          <w:rStyle w:val="CommentReference"/>
        </w:rPr>
        <w:annotationRef/>
      </w:r>
      <w:r>
        <w:t>Use of AIS document in 1020 or 1030???</w:t>
      </w:r>
    </w:p>
  </w:comment>
  <w:comment w:id="131" w:author="Simon Millyard" w:date="2020-10-07T09:20:00Z" w:initials="SM">
    <w:p w14:paraId="60E2FCAA" w14:textId="104B3C35" w:rsidR="007A4299" w:rsidRDefault="007A4299">
      <w:pPr>
        <w:pStyle w:val="CommentText"/>
      </w:pPr>
      <w:r>
        <w:rPr>
          <w:rStyle w:val="CommentReference"/>
        </w:rPr>
        <w:annotationRef/>
      </w:r>
      <w:r>
        <w:t xml:space="preserve">Move to Floating </w:t>
      </w:r>
      <w:r>
        <w:t>AtoN below</w:t>
      </w:r>
    </w:p>
  </w:comment>
  <w:comment w:id="134" w:author="Simon Millyard" w:date="2020-10-07T09:21:00Z" w:initials="SM">
    <w:p w14:paraId="5B1A4DFD" w14:textId="36FD300E" w:rsidR="007A4299" w:rsidRDefault="007A4299">
      <w:pPr>
        <w:pStyle w:val="CommentText"/>
      </w:pPr>
      <w:r>
        <w:rPr>
          <w:rStyle w:val="CommentReference"/>
        </w:rPr>
        <w:annotationRef/>
      </w:r>
      <w:r>
        <w:t>Move to Environment section below</w:t>
      </w:r>
    </w:p>
  </w:comment>
  <w:comment w:id="145" w:author="Simon Millyard" w:date="2020-10-07T09:22:00Z" w:initials="SM">
    <w:p w14:paraId="256B6D04" w14:textId="1355A813" w:rsidR="00830716" w:rsidRDefault="00830716">
      <w:pPr>
        <w:pStyle w:val="CommentText"/>
      </w:pPr>
      <w:r>
        <w:rPr>
          <w:rStyle w:val="CommentReference"/>
        </w:rPr>
        <w:annotationRef/>
      </w:r>
      <w:r>
        <w:t>Moved from section above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DFADDF" w15:done="0"/>
  <w15:commentEx w15:paraId="5AA11384" w15:done="0"/>
  <w15:commentEx w15:paraId="742812CD" w15:done="0"/>
  <w15:commentEx w15:paraId="30378B7C" w15:done="0"/>
  <w15:commentEx w15:paraId="4440DFA9" w15:done="0"/>
  <w15:commentEx w15:paraId="492BB4DF" w15:done="0"/>
  <w15:commentEx w15:paraId="7C6B363D" w15:paraIdParent="492BB4DF" w15:done="0"/>
  <w15:commentEx w15:paraId="60E2FCAA" w15:done="0"/>
  <w15:commentEx w15:paraId="5B1A4DFD" w15:done="0"/>
  <w15:commentEx w15:paraId="256B6D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2BB4C" w16cex:dateUtc="2021-04-15T12:17:00Z"/>
  <w16cex:commentExtensible w16cex:durableId="2422BBDA" w16cex:dateUtc="2021-04-15T12:19:00Z"/>
  <w16cex:commentExtensible w16cex:durableId="2422BBDF" w16cex:dateUtc="2021-04-15T12:19:00Z"/>
  <w16cex:commentExtensible w16cex:durableId="24DC7DAC" w16cex:dateUtc="2021-09-03T0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DFADDF" w16cid:durableId="2422BB4C"/>
  <w16cid:commentId w16cid:paraId="5AA11384" w16cid:durableId="2422BBDA"/>
  <w16cid:commentId w16cid:paraId="742812CD" w16cid:durableId="2422BBDF"/>
  <w16cid:commentId w16cid:paraId="30378B7C" w16cid:durableId="232DC549"/>
  <w16cid:commentId w16cid:paraId="4440DFA9" w16cid:durableId="232DC378"/>
  <w16cid:commentId w16cid:paraId="492BB4DF" w16cid:durableId="232DC379"/>
  <w16cid:commentId w16cid:paraId="7C6B363D" w16cid:durableId="24DC7DAC"/>
  <w16cid:commentId w16cid:paraId="60E2FCAA" w16cid:durableId="232DC37A"/>
  <w16cid:commentId w16cid:paraId="5B1A4DFD" w16cid:durableId="232DC37B"/>
  <w16cid:commentId w16cid:paraId="256B6D04" w16cid:durableId="232DC3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58D9B" w14:textId="77777777" w:rsidR="008B1086" w:rsidRDefault="008B1086" w:rsidP="003274DB">
      <w:r>
        <w:separator/>
      </w:r>
    </w:p>
  </w:endnote>
  <w:endnote w:type="continuationSeparator" w:id="0">
    <w:p w14:paraId="6C6B7FC9" w14:textId="77777777" w:rsidR="008B1086" w:rsidRDefault="008B1086" w:rsidP="0032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681B2" w14:textId="07996E0F" w:rsidR="00857580" w:rsidRDefault="00D01745" w:rsidP="008747E0">
    <w:pPr>
      <w:pStyle w:val="Footer"/>
      <w:rPr>
        <w:lang w:val="en-GB"/>
      </w:rPr>
    </w:pPr>
    <w:r w:rsidRPr="00442889">
      <w:rPr>
        <w:noProof/>
        <w:lang w:val="en-GB" w:eastAsia="en-GB"/>
      </w:rPr>
      <w:drawing>
        <wp:anchor distT="0" distB="0" distL="114300" distR="114300" simplePos="0" relativeHeight="251650560" behindDoc="1" locked="0" layoutInCell="1" allowOverlap="1" wp14:anchorId="6E073939" wp14:editId="456CE0B7">
          <wp:simplePos x="0" y="0"/>
          <wp:positionH relativeFrom="page">
            <wp:posOffset>843597</wp:posOffset>
          </wp:positionH>
          <wp:positionV relativeFrom="page">
            <wp:posOffset>9596438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758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BFBF8D0" wp14:editId="0668B86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0C8065" id="Connecteur droit 11" o:spid="_x0000_s1026" style="position:absolute;z-index: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DA3B92" w14:textId="4F3D8EBB" w:rsidR="00857580" w:rsidRPr="00ED2A8D" w:rsidRDefault="00857580" w:rsidP="008747E0">
    <w:pPr>
      <w:pStyle w:val="Footer"/>
      <w:rPr>
        <w:lang w:val="en-GB"/>
      </w:rPr>
    </w:pPr>
  </w:p>
  <w:p w14:paraId="4D2C0277" w14:textId="77777777" w:rsidR="00857580" w:rsidRPr="00ED2A8D" w:rsidRDefault="00857580" w:rsidP="008747E0">
    <w:pPr>
      <w:pStyle w:val="Footer"/>
      <w:rPr>
        <w:lang w:val="en-GB"/>
      </w:rPr>
    </w:pPr>
  </w:p>
  <w:p w14:paraId="2C677270" w14:textId="77777777" w:rsidR="00857580" w:rsidRPr="00ED2A8D" w:rsidRDefault="00857580" w:rsidP="008747E0">
    <w:pPr>
      <w:pStyle w:val="Footer"/>
      <w:rPr>
        <w:lang w:val="en-GB"/>
      </w:rPr>
    </w:pPr>
  </w:p>
  <w:p w14:paraId="179DF90C" w14:textId="77777777" w:rsidR="00857580" w:rsidRPr="00ED2A8D" w:rsidRDefault="00857580" w:rsidP="008747E0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807A" w14:textId="77777777" w:rsidR="00857580" w:rsidRPr="00C716E5" w:rsidRDefault="00857580" w:rsidP="00CB19DB">
    <w:pPr>
      <w:pStyle w:val="Footer"/>
      <w:rPr>
        <w:sz w:val="15"/>
        <w:szCs w:val="15"/>
      </w:rPr>
    </w:pPr>
  </w:p>
  <w:p w14:paraId="01C7A649" w14:textId="77777777" w:rsidR="00857580" w:rsidRDefault="00857580" w:rsidP="00CB19DB">
    <w:pPr>
      <w:pStyle w:val="Footerportrait"/>
    </w:pPr>
  </w:p>
  <w:p w14:paraId="6342E974" w14:textId="3E7DB848" w:rsidR="00857580" w:rsidRPr="00C907DF" w:rsidRDefault="00F90618" w:rsidP="00CB19DB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Standard</w:t>
    </w:r>
    <w:r>
      <w:fldChar w:fldCharType="end"/>
    </w:r>
    <w:r w:rsidR="00857580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S1020</w:t>
    </w:r>
    <w:r>
      <w:fldChar w:fldCharType="end"/>
    </w:r>
    <w:r w:rsidR="00857580" w:rsidRPr="00C907DF">
      <w:t xml:space="preserve"> –</w:t>
    </w:r>
    <w:r w:rsidR="00857580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Marine Aids to Navigation Design and Delivery</w:t>
    </w:r>
    <w:r>
      <w:fldChar w:fldCharType="end"/>
    </w:r>
  </w:p>
  <w:p w14:paraId="19BC5EB7" w14:textId="376F11D5" w:rsidR="00857580" w:rsidRPr="00CB19DB" w:rsidRDefault="00F90618" w:rsidP="00CB19DB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857580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May 2018October 2020</w:t>
    </w:r>
    <w:r>
      <w:fldChar w:fldCharType="end"/>
    </w:r>
    <w:r w:rsidR="00857580" w:rsidRPr="00C907DF">
      <w:tab/>
    </w:r>
    <w:r w:rsidR="00857580">
      <w:t xml:space="preserve">P </w:t>
    </w:r>
    <w:r w:rsidR="00857580" w:rsidRPr="00CB19DB">
      <w:fldChar w:fldCharType="begin"/>
    </w:r>
    <w:r w:rsidR="00857580" w:rsidRPr="00CB19DB">
      <w:instrText xml:space="preserve">PAGE  </w:instrText>
    </w:r>
    <w:r w:rsidR="00857580" w:rsidRPr="00CB19DB">
      <w:fldChar w:fldCharType="separate"/>
    </w:r>
    <w:r w:rsidR="00830716">
      <w:t>7</w:t>
    </w:r>
    <w:r w:rsidR="00857580" w:rsidRPr="00CB19D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171B" w14:textId="77777777" w:rsidR="008B1086" w:rsidRDefault="008B1086" w:rsidP="003274DB">
      <w:r>
        <w:separator/>
      </w:r>
    </w:p>
  </w:footnote>
  <w:footnote w:type="continuationSeparator" w:id="0">
    <w:p w14:paraId="07229CF9" w14:textId="77777777" w:rsidR="008B1086" w:rsidRDefault="008B1086" w:rsidP="0032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28E7" w14:textId="4F84283D" w:rsidR="00857580" w:rsidRPr="006859C9" w:rsidRDefault="00857580" w:rsidP="005C4BB0">
    <w:pPr>
      <w:pStyle w:val="Header"/>
      <w:jc w:val="right"/>
      <w:rPr>
        <w:sz w:val="22"/>
        <w:lang w:val="en-GB"/>
      </w:rPr>
    </w:pPr>
    <w:r w:rsidRPr="006859C9">
      <w:rPr>
        <w:noProof/>
        <w:sz w:val="22"/>
        <w:lang w:val="en-GB" w:eastAsia="en-GB"/>
      </w:rPr>
      <w:drawing>
        <wp:anchor distT="0" distB="0" distL="114300" distR="114300" simplePos="0" relativeHeight="251656192" behindDoc="1" locked="0" layoutInCell="1" allowOverlap="1" wp14:anchorId="03207D6E" wp14:editId="6DBF70F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0618">
      <w:rPr>
        <w:sz w:val="22"/>
        <w:lang w:val="en-GB"/>
      </w:rPr>
      <w:t>VTS51-4.1.2.1.3</w:t>
    </w:r>
  </w:p>
  <w:p w14:paraId="65BE1D94" w14:textId="6AE6A83F" w:rsidR="00857580" w:rsidRPr="00D01745" w:rsidRDefault="00857580" w:rsidP="00D01745">
    <w:pPr>
      <w:pStyle w:val="Header"/>
      <w:jc w:val="right"/>
      <w:rPr>
        <w:sz w:val="18"/>
        <w:szCs w:val="18"/>
        <w:lang w:val="en-GB"/>
      </w:rPr>
    </w:pPr>
  </w:p>
  <w:p w14:paraId="498193C0" w14:textId="77777777" w:rsidR="00857580" w:rsidRDefault="00857580" w:rsidP="008747E0">
    <w:pPr>
      <w:pStyle w:val="Header"/>
      <w:rPr>
        <w:lang w:val="en-GB"/>
      </w:rPr>
    </w:pPr>
  </w:p>
  <w:p w14:paraId="0B0E168D" w14:textId="77777777" w:rsidR="00857580" w:rsidRDefault="00857580" w:rsidP="008747E0">
    <w:pPr>
      <w:pStyle w:val="Header"/>
      <w:rPr>
        <w:lang w:val="en-GB"/>
      </w:rPr>
    </w:pPr>
  </w:p>
  <w:p w14:paraId="3683E4FB" w14:textId="77777777" w:rsidR="00857580" w:rsidRDefault="00857580" w:rsidP="008747E0">
    <w:pPr>
      <w:pStyle w:val="Header"/>
      <w:rPr>
        <w:lang w:val="en-GB"/>
      </w:rPr>
    </w:pPr>
  </w:p>
  <w:p w14:paraId="7CF44F24" w14:textId="77777777" w:rsidR="00857580" w:rsidRDefault="00857580" w:rsidP="008747E0">
    <w:pPr>
      <w:pStyle w:val="Header"/>
      <w:rPr>
        <w:lang w:val="en-GB"/>
      </w:rPr>
    </w:pPr>
  </w:p>
  <w:p w14:paraId="438D0FBD" w14:textId="77777777" w:rsidR="00857580" w:rsidRDefault="00857580" w:rsidP="008747E0">
    <w:pPr>
      <w:pStyle w:val="Header"/>
      <w:rPr>
        <w:lang w:val="en-GB"/>
      </w:rPr>
    </w:pPr>
  </w:p>
  <w:p w14:paraId="15A1A2A6" w14:textId="77777777" w:rsidR="00857580" w:rsidRPr="00ED2A8D" w:rsidRDefault="00857580" w:rsidP="008747E0">
    <w:pPr>
      <w:pStyle w:val="Header"/>
      <w:rPr>
        <w:lang w:val="en-GB"/>
      </w:rPr>
    </w:pPr>
  </w:p>
  <w:p w14:paraId="74E97DBD" w14:textId="6352B6C3" w:rsidR="00857580" w:rsidRPr="00ED2A8D" w:rsidRDefault="00857580" w:rsidP="001349DB">
    <w:pPr>
      <w:pStyle w:val="Header"/>
      <w:spacing w:line="360" w:lineRule="exact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7FD87733" wp14:editId="645E0813">
          <wp:simplePos x="0" y="0"/>
          <wp:positionH relativeFrom="page">
            <wp:posOffset>0</wp:posOffset>
          </wp:positionH>
          <wp:positionV relativeFrom="page">
            <wp:posOffset>1686972</wp:posOffset>
          </wp:positionV>
          <wp:extent cx="7550150" cy="2066925"/>
          <wp:effectExtent l="0" t="0" r="0" b="9525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09"/>
                  <a:stretch/>
                </pic:blipFill>
                <pic:spPr bwMode="auto">
                  <a:xfrm>
                    <a:off x="0" y="0"/>
                    <a:ext cx="7550150" cy="206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D02D" w14:textId="5675CE99" w:rsidR="0095070A" w:rsidRDefault="0095070A" w:rsidP="005C4BB0">
    <w:pPr>
      <w:pStyle w:val="Header"/>
      <w:jc w:val="right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52608" behindDoc="1" locked="0" layoutInCell="1" allowOverlap="1" wp14:anchorId="7265616B" wp14:editId="4AABC8AD">
          <wp:simplePos x="0" y="0"/>
          <wp:positionH relativeFrom="page">
            <wp:posOffset>6709410</wp:posOffset>
          </wp:positionH>
          <wp:positionV relativeFrom="page">
            <wp:posOffset>-35560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75BDA4" w14:textId="630A00ED" w:rsidR="00D01745" w:rsidRPr="00D01745" w:rsidRDefault="00D01745" w:rsidP="000F2FC7">
    <w:pPr>
      <w:pStyle w:val="Header"/>
      <w:jc w:val="center"/>
      <w:rPr>
        <w:sz w:val="22"/>
        <w:lang w:val="en-GB"/>
      </w:rPr>
    </w:pPr>
  </w:p>
  <w:p w14:paraId="4F91943A" w14:textId="69762343" w:rsidR="00857580" w:rsidRDefault="00857580" w:rsidP="005C4BB0">
    <w:pPr>
      <w:pStyle w:val="Header"/>
      <w:jc w:val="right"/>
      <w:rPr>
        <w:sz w:val="18"/>
        <w:szCs w:val="18"/>
        <w:lang w:val="en-GB"/>
      </w:rPr>
    </w:pPr>
  </w:p>
  <w:p w14:paraId="17F412D3" w14:textId="77777777" w:rsidR="00D01745" w:rsidRPr="00D01745" w:rsidRDefault="00D01745" w:rsidP="005C4BB0">
    <w:pPr>
      <w:pStyle w:val="Header"/>
      <w:jc w:val="right"/>
      <w:rPr>
        <w:sz w:val="18"/>
        <w:szCs w:val="18"/>
        <w:lang w:val="en-GB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9043" w14:textId="7B7CE009" w:rsidR="005C4BB0" w:rsidRDefault="005C4B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CB4B1" w14:textId="68CA81F4" w:rsidR="00A857D0" w:rsidRDefault="00A857D0">
    <w:pPr>
      <w:pStyle w:val="Header"/>
    </w:pPr>
  </w:p>
  <w:p w14:paraId="66ECD3A6" w14:textId="77777777" w:rsidR="00A857D0" w:rsidRDefault="00A857D0">
    <w:pPr>
      <w:pStyle w:val="Header"/>
    </w:pPr>
  </w:p>
  <w:p w14:paraId="26806FFB" w14:textId="77777777" w:rsidR="00A857D0" w:rsidRDefault="00A857D0">
    <w:pPr>
      <w:pStyle w:val="Header"/>
    </w:pPr>
  </w:p>
  <w:p w14:paraId="2854C082" w14:textId="77777777" w:rsidR="00A857D0" w:rsidRDefault="00A857D0">
    <w:pPr>
      <w:pStyle w:val="Header"/>
    </w:pPr>
  </w:p>
  <w:p w14:paraId="50F1420A" w14:textId="09FFA528" w:rsidR="005C4BB0" w:rsidRDefault="005C4B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B60D" w14:textId="5E6A2B4E" w:rsidR="006859C9" w:rsidRDefault="006859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1AF8" w14:textId="700ADF18" w:rsidR="007123DA" w:rsidRPr="00100C1F" w:rsidRDefault="00D01745" w:rsidP="005C4BB0">
    <w:pPr>
      <w:pStyle w:val="Header"/>
      <w:jc w:val="right"/>
      <w:rPr>
        <w:sz w:val="22"/>
        <w:lang w:val="en-GB"/>
      </w:rPr>
    </w:pPr>
    <w:r>
      <w:rPr>
        <w:noProof/>
        <w:sz w:val="22"/>
        <w:lang w:val="en-GB" w:eastAsia="en-GB"/>
      </w:rPr>
      <w:drawing>
        <wp:anchor distT="0" distB="0" distL="114300" distR="114300" simplePos="0" relativeHeight="251665920" behindDoc="1" locked="0" layoutInCell="1" allowOverlap="1" wp14:anchorId="3F2202B6" wp14:editId="22D66AD6">
          <wp:simplePos x="0" y="0"/>
          <wp:positionH relativeFrom="column">
            <wp:posOffset>6030595</wp:posOffset>
          </wp:positionH>
          <wp:positionV relativeFrom="paragraph">
            <wp:posOffset>-52229</wp:posOffset>
          </wp:positionV>
          <wp:extent cx="500062" cy="500062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062" cy="5000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9389DD" w14:textId="38B29B59" w:rsidR="007123DA" w:rsidRPr="00D01745" w:rsidRDefault="007123DA" w:rsidP="00D01745">
    <w:pPr>
      <w:pStyle w:val="Header"/>
      <w:jc w:val="right"/>
      <w:rPr>
        <w:sz w:val="18"/>
        <w:szCs w:val="18"/>
        <w:lang w:val="en-GB"/>
      </w:rPr>
    </w:pPr>
  </w:p>
  <w:p w14:paraId="491CC118" w14:textId="77777777" w:rsidR="007123DA" w:rsidRDefault="007123DA" w:rsidP="008747E0">
    <w:pPr>
      <w:pStyle w:val="Header"/>
      <w:rPr>
        <w:lang w:val="en-GB"/>
      </w:rPr>
    </w:pPr>
  </w:p>
  <w:p w14:paraId="6F289F71" w14:textId="77777777" w:rsidR="007123DA" w:rsidRDefault="007123DA" w:rsidP="008747E0">
    <w:pPr>
      <w:pStyle w:val="Header"/>
      <w:rPr>
        <w:lang w:val="en-GB"/>
      </w:rPr>
    </w:pPr>
  </w:p>
  <w:p w14:paraId="04799735" w14:textId="77777777" w:rsidR="007123DA" w:rsidRDefault="007123DA" w:rsidP="008747E0">
    <w:pPr>
      <w:pStyle w:val="Header"/>
      <w:rPr>
        <w:lang w:val="en-GB"/>
      </w:rPr>
    </w:pPr>
  </w:p>
  <w:p w14:paraId="47AA881F" w14:textId="77777777" w:rsidR="007123DA" w:rsidRDefault="007123DA" w:rsidP="008747E0">
    <w:pPr>
      <w:pStyle w:val="Header"/>
      <w:rPr>
        <w:lang w:val="en-GB"/>
      </w:rPr>
    </w:pPr>
  </w:p>
  <w:p w14:paraId="7434EC1E" w14:textId="77777777" w:rsidR="007123DA" w:rsidRDefault="007123DA" w:rsidP="008747E0">
    <w:pPr>
      <w:pStyle w:val="Header"/>
      <w:rPr>
        <w:lang w:val="en-GB"/>
      </w:rPr>
    </w:pPr>
  </w:p>
  <w:p w14:paraId="2D533974" w14:textId="77777777" w:rsidR="007123DA" w:rsidRPr="00ED2A8D" w:rsidRDefault="007123DA" w:rsidP="008747E0">
    <w:pPr>
      <w:pStyle w:val="Header"/>
      <w:rPr>
        <w:lang w:val="en-GB"/>
      </w:rPr>
    </w:pPr>
  </w:p>
  <w:p w14:paraId="6CCFE909" w14:textId="7018E2CF" w:rsidR="007123DA" w:rsidRPr="00ED2A8D" w:rsidRDefault="007123DA" w:rsidP="001349DB">
    <w:pPr>
      <w:pStyle w:val="Header"/>
      <w:spacing w:line="360" w:lineRule="exact"/>
      <w:rPr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0E541" w14:textId="73B0BDB1" w:rsidR="006859C9" w:rsidRDefault="006859C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9092" w14:textId="0C44CFA9" w:rsidR="005C4BB0" w:rsidRDefault="005C4BB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824D" w14:textId="46DF318E" w:rsidR="00857580" w:rsidRPr="00ED2A8D" w:rsidRDefault="00857580" w:rsidP="008747E0">
    <w:pPr>
      <w:pStyle w:val="Header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55680" behindDoc="1" locked="0" layoutInCell="1" allowOverlap="1" wp14:anchorId="622BD764" wp14:editId="56E21EC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D07D85" w14:textId="4666A4E5" w:rsidR="00857580" w:rsidRPr="00ED2A8D" w:rsidRDefault="00857580" w:rsidP="005C4BB0">
    <w:pPr>
      <w:pStyle w:val="Header"/>
      <w:jc w:val="right"/>
      <w:rPr>
        <w:lang w:val="en-GB"/>
      </w:rPr>
    </w:pPr>
  </w:p>
  <w:p w14:paraId="406C1DF9" w14:textId="5945507A" w:rsidR="00857580" w:rsidRPr="00D01745" w:rsidRDefault="00857580" w:rsidP="00D01745">
    <w:pPr>
      <w:pStyle w:val="Header"/>
      <w:jc w:val="right"/>
      <w:rPr>
        <w:sz w:val="18"/>
        <w:szCs w:val="18"/>
        <w:lang w:val="en-GB"/>
      </w:rPr>
    </w:pPr>
  </w:p>
  <w:p w14:paraId="0EC6BE50" w14:textId="77777777" w:rsidR="00857580" w:rsidRDefault="00857580" w:rsidP="008747E0">
    <w:pPr>
      <w:pStyle w:val="Header"/>
      <w:rPr>
        <w:lang w:val="en-GB"/>
      </w:rPr>
    </w:pPr>
  </w:p>
  <w:p w14:paraId="797FC944" w14:textId="77777777" w:rsidR="00857580" w:rsidRDefault="00857580" w:rsidP="008747E0">
    <w:pPr>
      <w:pStyle w:val="Header"/>
      <w:rPr>
        <w:lang w:val="en-GB"/>
      </w:rPr>
    </w:pPr>
  </w:p>
  <w:p w14:paraId="36593D79" w14:textId="77777777" w:rsidR="00857580" w:rsidRPr="00441393" w:rsidRDefault="00857580" w:rsidP="00AB623C">
    <w:pPr>
      <w:pStyle w:val="Contents"/>
    </w:pPr>
    <w:r w:rsidRPr="00441393">
      <w:t>contents</w:t>
    </w:r>
  </w:p>
  <w:p w14:paraId="189829E5" w14:textId="77777777" w:rsidR="00857580" w:rsidRDefault="00857580" w:rsidP="008747E0">
    <w:pPr>
      <w:pStyle w:val="Header"/>
      <w:rPr>
        <w:lang w:val="en-GB"/>
      </w:rPr>
    </w:pPr>
  </w:p>
  <w:p w14:paraId="208BEEFD" w14:textId="77777777" w:rsidR="00857580" w:rsidRDefault="00857580" w:rsidP="008747E0">
    <w:pPr>
      <w:pStyle w:val="Header"/>
      <w:rPr>
        <w:lang w:val="en-GB"/>
      </w:rPr>
    </w:pPr>
  </w:p>
  <w:p w14:paraId="335C2D9D" w14:textId="77777777" w:rsidR="00857580" w:rsidRDefault="00857580" w:rsidP="008747E0">
    <w:pPr>
      <w:pStyle w:val="Header"/>
      <w:rPr>
        <w:lang w:val="en-GB"/>
      </w:rPr>
    </w:pPr>
  </w:p>
  <w:p w14:paraId="724EA15F" w14:textId="62633314" w:rsidR="00857580" w:rsidRPr="00ED2A8D" w:rsidRDefault="007123DA" w:rsidP="007123DA">
    <w:pPr>
      <w:pStyle w:val="Header"/>
      <w:tabs>
        <w:tab w:val="left" w:pos="4276"/>
      </w:tabs>
      <w:rPr>
        <w:lang w:val="en-GB"/>
      </w:rPr>
    </w:pPr>
    <w:r>
      <w:rPr>
        <w:lang w:val="en-GB"/>
      </w:rPr>
      <w:tab/>
    </w:r>
  </w:p>
  <w:p w14:paraId="4D91A256" w14:textId="77777777" w:rsidR="00857580" w:rsidRPr="00AC33A2" w:rsidRDefault="00857580" w:rsidP="0078486B">
    <w:pPr>
      <w:pStyle w:val="Header"/>
      <w:spacing w:line="140" w:lineRule="exac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DA3C" w14:textId="3320CC27" w:rsidR="005C4BB0" w:rsidRDefault="005C4BB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645B" w14:textId="00ABB61B" w:rsidR="005C4BB0" w:rsidRDefault="005C4B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FE07C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CB601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79C2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FE0CB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84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CFEA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E9653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86BC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844D7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424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1A09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8507E"/>
    <w:multiLevelType w:val="multilevel"/>
    <w:tmpl w:val="495221B4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DBF7DB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67C3840"/>
    <w:multiLevelType w:val="hybridMultilevel"/>
    <w:tmpl w:val="9BB84F8A"/>
    <w:lvl w:ilvl="0" w:tplc="BD04D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6248E"/>
    <w:multiLevelType w:val="hybridMultilevel"/>
    <w:tmpl w:val="2CBA21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8D554E7"/>
    <w:multiLevelType w:val="hybridMultilevel"/>
    <w:tmpl w:val="83001F9E"/>
    <w:lvl w:ilvl="0" w:tplc="56B2741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B02F5"/>
    <w:multiLevelType w:val="hybridMultilevel"/>
    <w:tmpl w:val="24B452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B4D84"/>
    <w:multiLevelType w:val="multilevel"/>
    <w:tmpl w:val="904AFEA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8D32A69"/>
    <w:multiLevelType w:val="multilevel"/>
    <w:tmpl w:val="679EA0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6D64DA6"/>
    <w:multiLevelType w:val="hybridMultilevel"/>
    <w:tmpl w:val="3388761A"/>
    <w:lvl w:ilvl="0" w:tplc="55E0DC5C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9AD30EC"/>
    <w:multiLevelType w:val="hybridMultilevel"/>
    <w:tmpl w:val="3090909A"/>
    <w:lvl w:ilvl="0" w:tplc="9192F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11B89"/>
    <w:multiLevelType w:val="hybridMultilevel"/>
    <w:tmpl w:val="22EAEB96"/>
    <w:lvl w:ilvl="0" w:tplc="FF9E1F78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2"/>
  </w:num>
  <w:num w:numId="12">
    <w:abstractNumId w:val="21"/>
  </w:num>
  <w:num w:numId="13">
    <w:abstractNumId w:val="19"/>
  </w:num>
  <w:num w:numId="14">
    <w:abstractNumId w:val="14"/>
  </w:num>
  <w:num w:numId="15">
    <w:abstractNumId w:val="24"/>
  </w:num>
  <w:num w:numId="16">
    <w:abstractNumId w:val="18"/>
  </w:num>
  <w:num w:numId="17">
    <w:abstractNumId w:val="25"/>
  </w:num>
  <w:num w:numId="18">
    <w:abstractNumId w:val="0"/>
  </w:num>
  <w:num w:numId="19">
    <w:abstractNumId w:val="18"/>
  </w:num>
  <w:num w:numId="20">
    <w:abstractNumId w:val="25"/>
  </w:num>
  <w:num w:numId="21">
    <w:abstractNumId w:val="22"/>
  </w:num>
  <w:num w:numId="22">
    <w:abstractNumId w:val="17"/>
  </w:num>
  <w:num w:numId="23">
    <w:abstractNumId w:val="16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3"/>
  </w:num>
  <w:num w:numId="29">
    <w:abstractNumId w:val="23"/>
  </w:num>
  <w:num w:numId="30">
    <w:abstractNumId w:val="23"/>
  </w:num>
  <w:num w:numId="31">
    <w:abstractNumId w:val="13"/>
  </w:num>
  <w:num w:numId="32">
    <w:abstractNumId w:val="11"/>
  </w:num>
  <w:num w:numId="33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mon Millyard">
    <w15:presenceInfo w15:providerId="AD" w15:userId="S-1-5-21-2046026355-2876191845-2165928818-1454"/>
  </w15:person>
  <w15:person w15:author="Capt. Phillip Day">
    <w15:presenceInfo w15:providerId="AD" w15:userId="S::Phil.Day@nlb.org.uk::2003a51a-29f7-4f48-9561-5d9368db24ce"/>
  </w15:person>
  <w15:person w15:author="Jeon MinSu">
    <w15:presenceInfo w15:providerId="Windows Live" w15:userId="99649344055da0e6"/>
  </w15:person>
  <w15:person w15:author="Phil Day">
    <w15:presenceInfo w15:providerId="AD" w15:userId="S::Phil.Day@nlb.org.uk::2003a51a-29f7-4f48-9561-5d9368db24ce"/>
  </w15:person>
  <w15:person w15:author="Alvarez, Jaime - IALA">
    <w15:presenceInfo w15:providerId="AD" w15:userId="S::jaime.alvarez@iala-aism.org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wUSFgbGBiYWQGCopKMUnFpcnJmfB1JgWAsAepQ/4iwAAAA="/>
  </w:docVars>
  <w:rsids>
    <w:rsidRoot w:val="00733698"/>
    <w:rsid w:val="000218F9"/>
    <w:rsid w:val="00085375"/>
    <w:rsid w:val="000C711B"/>
    <w:rsid w:val="000D4C23"/>
    <w:rsid w:val="000D60BA"/>
    <w:rsid w:val="000E5B53"/>
    <w:rsid w:val="000F2FC7"/>
    <w:rsid w:val="000F68A4"/>
    <w:rsid w:val="0010041B"/>
    <w:rsid w:val="00100C1F"/>
    <w:rsid w:val="001349DB"/>
    <w:rsid w:val="0013794D"/>
    <w:rsid w:val="00153997"/>
    <w:rsid w:val="00192FEB"/>
    <w:rsid w:val="001B1140"/>
    <w:rsid w:val="001B78E6"/>
    <w:rsid w:val="001C3592"/>
    <w:rsid w:val="001D5B57"/>
    <w:rsid w:val="001E072C"/>
    <w:rsid w:val="001E416D"/>
    <w:rsid w:val="001F3DED"/>
    <w:rsid w:val="001F5488"/>
    <w:rsid w:val="00203BE2"/>
    <w:rsid w:val="002204DA"/>
    <w:rsid w:val="00265AFA"/>
    <w:rsid w:val="0027175D"/>
    <w:rsid w:val="00281353"/>
    <w:rsid w:val="002930F2"/>
    <w:rsid w:val="00296260"/>
    <w:rsid w:val="00297459"/>
    <w:rsid w:val="002A03F7"/>
    <w:rsid w:val="002A5E54"/>
    <w:rsid w:val="002B6679"/>
    <w:rsid w:val="00304DD8"/>
    <w:rsid w:val="003062E0"/>
    <w:rsid w:val="003208AE"/>
    <w:rsid w:val="003274DB"/>
    <w:rsid w:val="003476DC"/>
    <w:rsid w:val="003500F2"/>
    <w:rsid w:val="00366678"/>
    <w:rsid w:val="00370CFD"/>
    <w:rsid w:val="00373963"/>
    <w:rsid w:val="003900E0"/>
    <w:rsid w:val="003A6582"/>
    <w:rsid w:val="003C7C34"/>
    <w:rsid w:val="004028D6"/>
    <w:rsid w:val="00406B02"/>
    <w:rsid w:val="004259CB"/>
    <w:rsid w:val="00434EE8"/>
    <w:rsid w:val="00435B67"/>
    <w:rsid w:val="00441393"/>
    <w:rsid w:val="00456F10"/>
    <w:rsid w:val="00480184"/>
    <w:rsid w:val="00496E8D"/>
    <w:rsid w:val="004C7C5C"/>
    <w:rsid w:val="004D2DB4"/>
    <w:rsid w:val="004E2F16"/>
    <w:rsid w:val="004F505B"/>
    <w:rsid w:val="00526234"/>
    <w:rsid w:val="0053726A"/>
    <w:rsid w:val="00553495"/>
    <w:rsid w:val="00556CF6"/>
    <w:rsid w:val="00557BBF"/>
    <w:rsid w:val="00573A04"/>
    <w:rsid w:val="005B13D5"/>
    <w:rsid w:val="005C4BB0"/>
    <w:rsid w:val="005D4ADD"/>
    <w:rsid w:val="006127AC"/>
    <w:rsid w:val="00626989"/>
    <w:rsid w:val="00666061"/>
    <w:rsid w:val="00680F99"/>
    <w:rsid w:val="006859C9"/>
    <w:rsid w:val="00687C93"/>
    <w:rsid w:val="006C24DF"/>
    <w:rsid w:val="006C748C"/>
    <w:rsid w:val="006E36FF"/>
    <w:rsid w:val="0070191F"/>
    <w:rsid w:val="007123DA"/>
    <w:rsid w:val="00733698"/>
    <w:rsid w:val="00757F9E"/>
    <w:rsid w:val="007615BE"/>
    <w:rsid w:val="00763409"/>
    <w:rsid w:val="0076457B"/>
    <w:rsid w:val="00765D2E"/>
    <w:rsid w:val="00767B26"/>
    <w:rsid w:val="007715E8"/>
    <w:rsid w:val="00782745"/>
    <w:rsid w:val="0078486B"/>
    <w:rsid w:val="007A4299"/>
    <w:rsid w:val="007A446A"/>
    <w:rsid w:val="007D2107"/>
    <w:rsid w:val="007D3221"/>
    <w:rsid w:val="007D3C02"/>
    <w:rsid w:val="007E30DF"/>
    <w:rsid w:val="007E46D5"/>
    <w:rsid w:val="007F7033"/>
    <w:rsid w:val="007F7544"/>
    <w:rsid w:val="008226A6"/>
    <w:rsid w:val="008238D1"/>
    <w:rsid w:val="00830716"/>
    <w:rsid w:val="008307FE"/>
    <w:rsid w:val="008431CF"/>
    <w:rsid w:val="0084513A"/>
    <w:rsid w:val="00857580"/>
    <w:rsid w:val="008747E0"/>
    <w:rsid w:val="00885F7A"/>
    <w:rsid w:val="008B1086"/>
    <w:rsid w:val="008C6F00"/>
    <w:rsid w:val="008E3AF9"/>
    <w:rsid w:val="008F071A"/>
    <w:rsid w:val="008F0C52"/>
    <w:rsid w:val="00903009"/>
    <w:rsid w:val="009210BC"/>
    <w:rsid w:val="009330EF"/>
    <w:rsid w:val="009414E6"/>
    <w:rsid w:val="0095070A"/>
    <w:rsid w:val="0096589A"/>
    <w:rsid w:val="00971591"/>
    <w:rsid w:val="00974E99"/>
    <w:rsid w:val="009764FA"/>
    <w:rsid w:val="00980192"/>
    <w:rsid w:val="009A7924"/>
    <w:rsid w:val="009B2B30"/>
    <w:rsid w:val="009B3B25"/>
    <w:rsid w:val="009B6332"/>
    <w:rsid w:val="009C79E3"/>
    <w:rsid w:val="009E16EC"/>
    <w:rsid w:val="009E79A1"/>
    <w:rsid w:val="009F3910"/>
    <w:rsid w:val="00A1776A"/>
    <w:rsid w:val="00A37885"/>
    <w:rsid w:val="00A549B3"/>
    <w:rsid w:val="00A857D0"/>
    <w:rsid w:val="00A94029"/>
    <w:rsid w:val="00AA14F5"/>
    <w:rsid w:val="00AA70F6"/>
    <w:rsid w:val="00AB326D"/>
    <w:rsid w:val="00AB623C"/>
    <w:rsid w:val="00AB73F4"/>
    <w:rsid w:val="00AC10D1"/>
    <w:rsid w:val="00AC33A2"/>
    <w:rsid w:val="00AF159C"/>
    <w:rsid w:val="00AF1FB2"/>
    <w:rsid w:val="00AF4567"/>
    <w:rsid w:val="00B02CC1"/>
    <w:rsid w:val="00B03591"/>
    <w:rsid w:val="00B12B0A"/>
    <w:rsid w:val="00B31A41"/>
    <w:rsid w:val="00B40F9D"/>
    <w:rsid w:val="00B67422"/>
    <w:rsid w:val="00B97082"/>
    <w:rsid w:val="00BA0733"/>
    <w:rsid w:val="00BA3936"/>
    <w:rsid w:val="00BE0675"/>
    <w:rsid w:val="00BE2E15"/>
    <w:rsid w:val="00BE35EC"/>
    <w:rsid w:val="00BF3346"/>
    <w:rsid w:val="00C065BD"/>
    <w:rsid w:val="00C07895"/>
    <w:rsid w:val="00C23906"/>
    <w:rsid w:val="00C81162"/>
    <w:rsid w:val="00C83666"/>
    <w:rsid w:val="00C945DA"/>
    <w:rsid w:val="00CA0C2E"/>
    <w:rsid w:val="00CB19DB"/>
    <w:rsid w:val="00CD0934"/>
    <w:rsid w:val="00CD36BB"/>
    <w:rsid w:val="00CE5E46"/>
    <w:rsid w:val="00CF477F"/>
    <w:rsid w:val="00CF569D"/>
    <w:rsid w:val="00D01745"/>
    <w:rsid w:val="00D31EFA"/>
    <w:rsid w:val="00D537BE"/>
    <w:rsid w:val="00D6195E"/>
    <w:rsid w:val="00D67D51"/>
    <w:rsid w:val="00D70AFE"/>
    <w:rsid w:val="00D74AE1"/>
    <w:rsid w:val="00D74D58"/>
    <w:rsid w:val="00D75F79"/>
    <w:rsid w:val="00D96D78"/>
    <w:rsid w:val="00DC0C6A"/>
    <w:rsid w:val="00DC6BBC"/>
    <w:rsid w:val="00DC7E67"/>
    <w:rsid w:val="00DD6C18"/>
    <w:rsid w:val="00DE6939"/>
    <w:rsid w:val="00DF1669"/>
    <w:rsid w:val="00E01CB6"/>
    <w:rsid w:val="00E11429"/>
    <w:rsid w:val="00E234E9"/>
    <w:rsid w:val="00E24B2E"/>
    <w:rsid w:val="00E270C5"/>
    <w:rsid w:val="00E317B0"/>
    <w:rsid w:val="00E41E70"/>
    <w:rsid w:val="00E47C3D"/>
    <w:rsid w:val="00E5315D"/>
    <w:rsid w:val="00E67984"/>
    <w:rsid w:val="00E72A28"/>
    <w:rsid w:val="00E72B8D"/>
    <w:rsid w:val="00E77E7B"/>
    <w:rsid w:val="00E96438"/>
    <w:rsid w:val="00EB6F3C"/>
    <w:rsid w:val="00EB7351"/>
    <w:rsid w:val="00EC4025"/>
    <w:rsid w:val="00ED2619"/>
    <w:rsid w:val="00ED2A8D"/>
    <w:rsid w:val="00EE1297"/>
    <w:rsid w:val="00EF404B"/>
    <w:rsid w:val="00F00376"/>
    <w:rsid w:val="00F11A7D"/>
    <w:rsid w:val="00F14214"/>
    <w:rsid w:val="00F157E2"/>
    <w:rsid w:val="00F41515"/>
    <w:rsid w:val="00F85EC1"/>
    <w:rsid w:val="00F87E86"/>
    <w:rsid w:val="00F90618"/>
    <w:rsid w:val="00F9117F"/>
    <w:rsid w:val="00F92658"/>
    <w:rsid w:val="00FC1B92"/>
    <w:rsid w:val="00FE0ED7"/>
    <w:rsid w:val="00FE3A5F"/>
    <w:rsid w:val="00FE4239"/>
    <w:rsid w:val="00FF003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8D43F3E"/>
  <w15:docId w15:val="{8FE66417-6EA5-4A1A-B543-29155CC9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7AC"/>
    <w:pPr>
      <w:spacing w:after="0" w:line="216" w:lineRule="atLeast"/>
    </w:pPr>
    <w:rPr>
      <w:sz w:val="18"/>
      <w:lang w:val="en-US"/>
    </w:rPr>
  </w:style>
  <w:style w:type="paragraph" w:styleId="Heading1">
    <w:name w:val="heading 1"/>
    <w:basedOn w:val="Normal"/>
    <w:next w:val="Heading1separatationline"/>
    <w:link w:val="Heading1Char"/>
    <w:qFormat/>
    <w:rsid w:val="00F41515"/>
    <w:pPr>
      <w:keepNext/>
      <w:keepLines/>
      <w:numPr>
        <w:numId w:val="27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E24B2E"/>
    <w:pPr>
      <w:keepNext/>
      <w:keepLines/>
      <w:numPr>
        <w:ilvl w:val="1"/>
        <w:numId w:val="27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paragraph" w:styleId="Heading3">
    <w:name w:val="heading 3"/>
    <w:basedOn w:val="Normal"/>
    <w:next w:val="BodyText"/>
    <w:link w:val="Heading3Char"/>
    <w:qFormat/>
    <w:rsid w:val="00E24B2E"/>
    <w:pPr>
      <w:keepNext/>
      <w:keepLines/>
      <w:numPr>
        <w:ilvl w:val="2"/>
        <w:numId w:val="27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00558C"/>
      <w:sz w:val="22"/>
      <w:lang w:val="en-GB"/>
    </w:rPr>
  </w:style>
  <w:style w:type="paragraph" w:styleId="Heading4">
    <w:name w:val="heading 4"/>
    <w:basedOn w:val="Normal"/>
    <w:next w:val="BodyText"/>
    <w:link w:val="Heading4Char"/>
    <w:qFormat/>
    <w:rsid w:val="00E24B2E"/>
    <w:pPr>
      <w:keepNext/>
      <w:keepLines/>
      <w:numPr>
        <w:ilvl w:val="3"/>
        <w:numId w:val="27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00558C"/>
      <w:sz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204DA"/>
    <w:pPr>
      <w:keepNext/>
      <w:keepLines/>
      <w:numPr>
        <w:ilvl w:val="4"/>
        <w:numId w:val="12"/>
      </w:numPr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2204DA"/>
    <w:pPr>
      <w:keepNext/>
      <w:keepLines/>
      <w:numPr>
        <w:ilvl w:val="5"/>
        <w:numId w:val="1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204DA"/>
    <w:pPr>
      <w:keepNext/>
      <w:keepLines/>
      <w:numPr>
        <w:ilvl w:val="6"/>
        <w:numId w:val="1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204DA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204DA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747E0"/>
    <w:pPr>
      <w:spacing w:after="0" w:line="240" w:lineRule="exact"/>
    </w:pPr>
    <w:rPr>
      <w:sz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E16EC"/>
    <w:rPr>
      <w:sz w:val="20"/>
      <w:lang w:val="en-US"/>
    </w:rPr>
  </w:style>
  <w:style w:type="paragraph" w:styleId="Footer">
    <w:name w:val="footer"/>
    <w:link w:val="FooterChar"/>
    <w:rsid w:val="008747E0"/>
    <w:pPr>
      <w:spacing w:after="0" w:line="240" w:lineRule="exact"/>
    </w:pPr>
    <w:rPr>
      <w:sz w:val="20"/>
      <w:lang w:val="en-US"/>
    </w:rPr>
  </w:style>
  <w:style w:type="character" w:customStyle="1" w:styleId="FooterChar">
    <w:name w:val="Footer Char"/>
    <w:basedOn w:val="DefaultParagraphFont"/>
    <w:link w:val="Footer"/>
    <w:rsid w:val="009E16EC"/>
    <w:rPr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CB19DB"/>
    <w:rPr>
      <w:rFonts w:asciiTheme="minorHAnsi" w:hAnsiTheme="minorHAnsi"/>
      <w:sz w:val="15"/>
    </w:rPr>
  </w:style>
  <w:style w:type="character" w:customStyle="1" w:styleId="Heading1Char">
    <w:name w:val="Heading 1 Char"/>
    <w:basedOn w:val="DefaultParagraphFont"/>
    <w:link w:val="Heading1"/>
    <w:rsid w:val="00F41515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24B2E"/>
    <w:rPr>
      <w:rFonts w:asciiTheme="majorHAnsi" w:eastAsiaTheme="majorEastAsia" w:hAnsiTheme="majorHAnsi" w:cstheme="majorBidi"/>
      <w:b/>
      <w:bCs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24B2E"/>
    <w:rPr>
      <w:rFonts w:asciiTheme="majorHAnsi" w:eastAsiaTheme="majorEastAsia" w:hAnsiTheme="majorHAnsi" w:cstheme="majorBidi"/>
      <w:b/>
      <w:bCs/>
      <w:smallCaps/>
      <w:color w:val="00558C"/>
      <w:lang w:val="en-GB"/>
    </w:rPr>
  </w:style>
  <w:style w:type="paragraph" w:customStyle="1" w:styleId="Textedesaisie">
    <w:name w:val="Texte de saisie"/>
    <w:basedOn w:val="Normal"/>
    <w:rsid w:val="001349DB"/>
    <w:rPr>
      <w:color w:val="000000" w:themeColor="text1"/>
      <w:sz w:val="22"/>
    </w:rPr>
  </w:style>
  <w:style w:type="character" w:customStyle="1" w:styleId="Heading4Char">
    <w:name w:val="Heading 4 Char"/>
    <w:basedOn w:val="DefaultParagraphFont"/>
    <w:link w:val="Heading4"/>
    <w:rsid w:val="00E24B2E"/>
    <w:rPr>
      <w:rFonts w:asciiTheme="majorHAnsi" w:eastAsiaTheme="majorEastAsia" w:hAnsiTheme="majorHAnsi" w:cstheme="majorBidi"/>
      <w:b/>
      <w:bCs/>
      <w:iCs/>
      <w:color w:val="00558C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4DA"/>
    <w:rPr>
      <w:rFonts w:asciiTheme="majorHAnsi" w:eastAsiaTheme="majorEastAsia" w:hAnsiTheme="majorHAnsi" w:cstheme="majorBidi"/>
      <w:color w:val="002A45" w:themeColor="accent1" w:themeShade="7F"/>
      <w:sz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4DA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4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customStyle="1" w:styleId="Textepuce1">
    <w:name w:val="Texte puce 1"/>
    <w:basedOn w:val="Textedesaisie"/>
    <w:rsid w:val="00980192"/>
    <w:rPr>
      <w:lang w:val="fr-FR"/>
    </w:rPr>
  </w:style>
  <w:style w:type="paragraph" w:customStyle="1" w:styleId="Textepuce2">
    <w:name w:val="Texte puce 2"/>
    <w:basedOn w:val="Textedesaisie"/>
    <w:rsid w:val="00980192"/>
  </w:style>
  <w:style w:type="paragraph" w:customStyle="1" w:styleId="Sparationtitre1">
    <w:name w:val="Séparation titre 1"/>
    <w:basedOn w:val="Textedesaisie"/>
    <w:rsid w:val="00441393"/>
    <w:pPr>
      <w:pBdr>
        <w:bottom w:val="single" w:sz="8" w:space="1" w:color="00558C" w:themeColor="accent1"/>
      </w:pBdr>
      <w:spacing w:after="120" w:line="90" w:lineRule="exact"/>
      <w:ind w:right="8787"/>
    </w:pPr>
  </w:style>
  <w:style w:type="paragraph" w:customStyle="1" w:styleId="Sparationtitre2">
    <w:name w:val="Séparation titre 2"/>
    <w:basedOn w:val="Textedesaisie"/>
    <w:rsid w:val="00441393"/>
    <w:pPr>
      <w:pBdr>
        <w:bottom w:val="single" w:sz="4" w:space="1" w:color="575756"/>
      </w:pBdr>
      <w:spacing w:after="60" w:line="110" w:lineRule="exact"/>
      <w:ind w:right="8787"/>
    </w:pPr>
  </w:style>
  <w:style w:type="paragraph" w:styleId="Subtitle">
    <w:name w:val="Subtitle"/>
    <w:basedOn w:val="Normal"/>
    <w:next w:val="Normal"/>
    <w:link w:val="SubtitleChar"/>
    <w:uiPriority w:val="11"/>
    <w:rsid w:val="00441393"/>
    <w:pPr>
      <w:numPr>
        <w:ilvl w:val="1"/>
      </w:numPr>
      <w:spacing w:before="60" w:line="500" w:lineRule="atLeast"/>
    </w:pPr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441393"/>
    <w:rPr>
      <w:rFonts w:asciiTheme="majorHAnsi" w:eastAsiaTheme="majorEastAsia" w:hAnsiTheme="majorHAnsi" w:cstheme="majorBidi"/>
      <w:iCs/>
      <w:color w:val="00558C" w:themeColor="accent1"/>
      <w:spacing w:val="15"/>
      <w:sz w:val="50"/>
      <w:szCs w:val="24"/>
      <w:lang w:val="en-GB"/>
    </w:rPr>
  </w:style>
  <w:style w:type="paragraph" w:customStyle="1" w:styleId="Numrotationdepage">
    <w:name w:val="Numérotation de page"/>
    <w:basedOn w:val="Normal"/>
    <w:rsid w:val="00441393"/>
    <w:pPr>
      <w:spacing w:line="180" w:lineRule="exact"/>
      <w:jc w:val="right"/>
    </w:pPr>
    <w:rPr>
      <w:color w:val="00558C" w:themeColor="accent1"/>
      <w:lang w:val="en-GB"/>
    </w:rPr>
  </w:style>
  <w:style w:type="paragraph" w:customStyle="1" w:styleId="Footerportrait">
    <w:name w:val="Footer portrait"/>
    <w:basedOn w:val="Normal"/>
    <w:rsid w:val="00CB19DB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Numroeditionpieddepage">
    <w:name w:val="Numéro edition pied de page"/>
    <w:basedOn w:val="Footer"/>
    <w:rsid w:val="00441393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  <w:lang w:val="en-GB"/>
    </w:rPr>
  </w:style>
  <w:style w:type="paragraph" w:styleId="TOC1">
    <w:name w:val="toc 1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AC33A2"/>
    <w:rPr>
      <w:color w:val="000000" w:themeColor="hyperlink"/>
      <w:u w:val="single"/>
    </w:rPr>
  </w:style>
  <w:style w:type="paragraph" w:customStyle="1" w:styleId="Listoffigures">
    <w:name w:val="List of figures"/>
    <w:basedOn w:val="Normal"/>
    <w:rsid w:val="00441393"/>
    <w:pPr>
      <w:spacing w:line="480" w:lineRule="atLeast"/>
    </w:pPr>
    <w:rPr>
      <w:b/>
      <w:color w:val="009FE3" w:themeColor="accent2"/>
      <w:sz w:val="40"/>
      <w:szCs w:val="40"/>
      <w:lang w:val="en-GB"/>
    </w:rPr>
  </w:style>
  <w:style w:type="paragraph" w:styleId="TableofFigures">
    <w:name w:val="table of figures"/>
    <w:basedOn w:val="Normal"/>
    <w:next w:val="Normal"/>
    <w:uiPriority w:val="99"/>
    <w:rsid w:val="00441393"/>
    <w:pPr>
      <w:spacing w:line="300" w:lineRule="atLeast"/>
    </w:pPr>
    <w:rPr>
      <w:i/>
      <w:color w:val="00558C" w:themeColor="accent1"/>
      <w:sz w:val="22"/>
    </w:rPr>
  </w:style>
  <w:style w:type="paragraph" w:customStyle="1" w:styleId="Tableheading">
    <w:name w:val="Table heading"/>
    <w:basedOn w:val="Normal"/>
    <w:next w:val="Tabletext"/>
    <w:qFormat/>
    <w:rsid w:val="00AB623C"/>
    <w:pPr>
      <w:ind w:left="113" w:right="113"/>
    </w:pPr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1349DB"/>
    <w:rPr>
      <w:b/>
      <w:bCs/>
      <w:i/>
      <w:color w:val="575756"/>
      <w:sz w:val="22"/>
      <w:u w:val="single"/>
      <w:lang w:val="fr-FR"/>
    </w:rPr>
  </w:style>
  <w:style w:type="paragraph" w:styleId="TOC3">
    <w:name w:val="toc 3"/>
    <w:basedOn w:val="Normal"/>
    <w:next w:val="Normal"/>
    <w:autoRedefine/>
    <w:uiPriority w:val="39"/>
    <w:unhideWhenUsed/>
    <w:rsid w:val="00680F99"/>
    <w:pPr>
      <w:spacing w:after="100"/>
      <w:ind w:left="360"/>
    </w:pPr>
  </w:style>
  <w:style w:type="paragraph" w:customStyle="1" w:styleId="Acronym">
    <w:name w:val="Acronym"/>
    <w:basedOn w:val="Normal"/>
    <w:qFormat/>
    <w:rsid w:val="00E270C5"/>
    <w:pPr>
      <w:spacing w:after="60"/>
      <w:ind w:left="1418" w:hanging="1418"/>
    </w:pPr>
    <w:rPr>
      <w:sz w:val="22"/>
      <w:lang w:val="en-GB"/>
    </w:rPr>
  </w:style>
  <w:style w:type="paragraph" w:customStyle="1" w:styleId="Documentdate">
    <w:name w:val="Document date"/>
    <w:basedOn w:val="Normal"/>
    <w:rsid w:val="00E270C5"/>
    <w:rPr>
      <w:b/>
      <w:color w:val="00558C"/>
      <w:sz w:val="28"/>
      <w:lang w:val="en-GB"/>
    </w:rPr>
  </w:style>
  <w:style w:type="paragraph" w:customStyle="1" w:styleId="Documentname">
    <w:name w:val="Document name"/>
    <w:basedOn w:val="Normal"/>
    <w:rsid w:val="00E270C5"/>
    <w:pPr>
      <w:spacing w:line="500" w:lineRule="exact"/>
    </w:pPr>
    <w:rPr>
      <w:caps/>
      <w:color w:val="00558C"/>
      <w:sz w:val="50"/>
      <w:szCs w:val="50"/>
      <w:lang w:val="en-GB"/>
    </w:rPr>
  </w:style>
  <w:style w:type="paragraph" w:customStyle="1" w:styleId="Documentnumber">
    <w:name w:val="Document number"/>
    <w:basedOn w:val="Normal"/>
    <w:next w:val="Normal"/>
    <w:rsid w:val="00E270C5"/>
    <w:rPr>
      <w:caps/>
      <w:color w:val="00558C"/>
      <w:sz w:val="50"/>
      <w:lang w:val="en-GB"/>
    </w:rPr>
  </w:style>
  <w:style w:type="paragraph" w:customStyle="1" w:styleId="Documenttype">
    <w:name w:val="Document type"/>
    <w:basedOn w:val="Normal"/>
    <w:rsid w:val="00E270C5"/>
    <w:pPr>
      <w:spacing w:line="500" w:lineRule="exact"/>
      <w:ind w:left="907" w:right="907"/>
    </w:pPr>
    <w:rPr>
      <w:b/>
      <w:caps/>
      <w:color w:val="FFFFFF" w:themeColor="background1"/>
      <w:sz w:val="50"/>
      <w:szCs w:val="50"/>
      <w:lang w:val="en-GB"/>
    </w:rPr>
  </w:style>
  <w:style w:type="paragraph" w:customStyle="1" w:styleId="Editionnumber">
    <w:name w:val="Edition number"/>
    <w:basedOn w:val="Normal"/>
    <w:rsid w:val="00E270C5"/>
    <w:rPr>
      <w:b/>
      <w:color w:val="00558C" w:themeColor="accent1"/>
      <w:sz w:val="50"/>
      <w:szCs w:val="50"/>
      <w:lang w:val="en-GB"/>
    </w:rPr>
  </w:style>
  <w:style w:type="paragraph" w:styleId="BodyText">
    <w:name w:val="Body Text"/>
    <w:basedOn w:val="Normal"/>
    <w:link w:val="BodyTextChar"/>
    <w:unhideWhenUsed/>
    <w:qFormat/>
    <w:rsid w:val="00E270C5"/>
    <w:pPr>
      <w:spacing w:after="120"/>
    </w:pPr>
    <w:rPr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E270C5"/>
    <w:rPr>
      <w:lang w:val="en-GB"/>
    </w:rPr>
  </w:style>
  <w:style w:type="paragraph" w:customStyle="1" w:styleId="Bullet1">
    <w:name w:val="Bullet 1"/>
    <w:basedOn w:val="Normal"/>
    <w:qFormat/>
    <w:rsid w:val="00E270C5"/>
    <w:pPr>
      <w:numPr>
        <w:numId w:val="19"/>
      </w:numPr>
      <w:spacing w:after="120"/>
    </w:pPr>
    <w:rPr>
      <w:color w:val="000000" w:themeColor="text1"/>
      <w:sz w:val="22"/>
      <w:lang w:val="en-GB"/>
    </w:rPr>
  </w:style>
  <w:style w:type="paragraph" w:customStyle="1" w:styleId="Bullet1text">
    <w:name w:val="Bullet 1 text"/>
    <w:basedOn w:val="Normal"/>
    <w:qFormat/>
    <w:rsid w:val="00E270C5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2">
    <w:name w:val="Bullet 2"/>
    <w:basedOn w:val="Normal"/>
    <w:link w:val="Bullet2Char"/>
    <w:qFormat/>
    <w:rsid w:val="00E270C5"/>
    <w:pPr>
      <w:numPr>
        <w:numId w:val="20"/>
      </w:numPr>
      <w:spacing w:after="120"/>
    </w:pPr>
    <w:rPr>
      <w:color w:val="000000" w:themeColor="text1"/>
      <w:sz w:val="22"/>
      <w:lang w:val="en-GB"/>
    </w:rPr>
  </w:style>
  <w:style w:type="character" w:customStyle="1" w:styleId="Bullet2Char">
    <w:name w:val="Bullet 2 Char"/>
    <w:basedOn w:val="DefaultParagraphFont"/>
    <w:link w:val="Bullet2"/>
    <w:rsid w:val="00E270C5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E270C5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Bullet3">
    <w:name w:val="Bullet 3"/>
    <w:basedOn w:val="Normal"/>
    <w:rsid w:val="00192FEB"/>
    <w:pPr>
      <w:numPr>
        <w:numId w:val="21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Bullet3text">
    <w:name w:val="Bullet 3 text"/>
    <w:basedOn w:val="Normal"/>
    <w:rsid w:val="00E270C5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val="en-GB" w:eastAsia="en-GB"/>
    </w:rPr>
  </w:style>
  <w:style w:type="paragraph" w:customStyle="1" w:styleId="Contents">
    <w:name w:val="Contents"/>
    <w:basedOn w:val="Header"/>
    <w:rsid w:val="00E270C5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  <w:lang w:val="en-GB"/>
    </w:rPr>
  </w:style>
  <w:style w:type="paragraph" w:customStyle="1" w:styleId="equation">
    <w:name w:val="equation"/>
    <w:basedOn w:val="Normal"/>
    <w:next w:val="BodyText"/>
    <w:rsid w:val="00E270C5"/>
    <w:pPr>
      <w:keepNext/>
      <w:numPr>
        <w:numId w:val="22"/>
      </w:numPr>
      <w:spacing w:after="120" w:line="240" w:lineRule="auto"/>
    </w:pPr>
    <w:rPr>
      <w:rFonts w:eastAsia="Times New Roman" w:cs="Times New Roman"/>
      <w:i/>
      <w:sz w:val="22"/>
      <w:szCs w:val="24"/>
      <w:u w:val="single"/>
      <w:lang w:val="en-GB"/>
    </w:rPr>
  </w:style>
  <w:style w:type="paragraph" w:customStyle="1" w:styleId="Figurecaption">
    <w:name w:val="Figure caption"/>
    <w:basedOn w:val="Caption"/>
    <w:next w:val="Normal"/>
    <w:qFormat/>
    <w:rsid w:val="00E270C5"/>
    <w:pPr>
      <w:numPr>
        <w:numId w:val="23"/>
      </w:numPr>
      <w:spacing w:before="240" w:after="240"/>
    </w:pPr>
    <w:rPr>
      <w:lang w:val="en-GB"/>
    </w:rPr>
  </w:style>
  <w:style w:type="paragraph" w:customStyle="1" w:styleId="Heading1separatationline">
    <w:name w:val="Heading 1 separatation line"/>
    <w:basedOn w:val="Normal"/>
    <w:next w:val="BodyText"/>
    <w:rsid w:val="00E270C5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  <w:lang w:val="en-GB"/>
    </w:rPr>
  </w:style>
  <w:style w:type="paragraph" w:customStyle="1" w:styleId="Heading2separationline">
    <w:name w:val="Heading 2 separation line"/>
    <w:basedOn w:val="Normal"/>
    <w:next w:val="BodyText"/>
    <w:rsid w:val="00E270C5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  <w:lang w:val="en-GB"/>
    </w:rPr>
  </w:style>
  <w:style w:type="paragraph" w:customStyle="1" w:styleId="Headingseparationline-landscape">
    <w:name w:val="Heading separation line - landscape"/>
    <w:basedOn w:val="Heading1separatationline"/>
    <w:rsid w:val="00E270C5"/>
    <w:pPr>
      <w:ind w:right="14317"/>
    </w:pPr>
  </w:style>
  <w:style w:type="paragraph" w:customStyle="1" w:styleId="List1">
    <w:name w:val="List 1"/>
    <w:basedOn w:val="Normal"/>
    <w:qFormat/>
    <w:rsid w:val="00E270C5"/>
    <w:pPr>
      <w:numPr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1text">
    <w:name w:val="List 1 text"/>
    <w:basedOn w:val="Normal"/>
    <w:qFormat/>
    <w:rsid w:val="00E270C5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">
    <w:name w:val="List a"/>
    <w:basedOn w:val="Normal"/>
    <w:qFormat/>
    <w:rsid w:val="00E270C5"/>
    <w:pPr>
      <w:numPr>
        <w:ilvl w:val="1"/>
        <w:numId w:val="30"/>
      </w:numPr>
      <w:spacing w:after="120" w:line="240" w:lineRule="auto"/>
      <w:jc w:val="both"/>
    </w:pPr>
    <w:rPr>
      <w:rFonts w:eastAsia="Times New Roman" w:cs="Times New Roman"/>
      <w:sz w:val="22"/>
      <w:szCs w:val="20"/>
      <w:lang w:val="en-GB" w:eastAsia="en-GB"/>
    </w:rPr>
  </w:style>
  <w:style w:type="paragraph" w:customStyle="1" w:styleId="Listatext">
    <w:name w:val="List a text"/>
    <w:basedOn w:val="Normal"/>
    <w:qFormat/>
    <w:rsid w:val="00E270C5"/>
    <w:pPr>
      <w:spacing w:after="120"/>
      <w:ind w:left="1134"/>
    </w:pPr>
    <w:rPr>
      <w:sz w:val="22"/>
      <w:lang w:val="en-GB"/>
    </w:rPr>
  </w:style>
  <w:style w:type="paragraph" w:customStyle="1" w:styleId="Listi">
    <w:name w:val="List i"/>
    <w:basedOn w:val="Normal"/>
    <w:qFormat/>
    <w:rsid w:val="00E270C5"/>
    <w:pPr>
      <w:numPr>
        <w:ilvl w:val="2"/>
        <w:numId w:val="30"/>
      </w:numPr>
      <w:spacing w:after="120"/>
    </w:pPr>
    <w:rPr>
      <w:sz w:val="20"/>
      <w:lang w:val="en-GB"/>
    </w:rPr>
  </w:style>
  <w:style w:type="paragraph" w:customStyle="1" w:styleId="Listitext">
    <w:name w:val="List i text"/>
    <w:basedOn w:val="Normal"/>
    <w:qFormat/>
    <w:rsid w:val="004C7C5C"/>
    <w:pPr>
      <w:ind w:left="1418"/>
    </w:pPr>
    <w:rPr>
      <w:sz w:val="20"/>
      <w:lang w:val="en-GB"/>
    </w:rPr>
  </w:style>
  <w:style w:type="paragraph" w:customStyle="1" w:styleId="Tablecaption">
    <w:name w:val="Table caption"/>
    <w:basedOn w:val="Caption"/>
    <w:next w:val="Normal"/>
    <w:qFormat/>
    <w:rsid w:val="00E270C5"/>
    <w:pPr>
      <w:numPr>
        <w:numId w:val="31"/>
      </w:numPr>
      <w:tabs>
        <w:tab w:val="left" w:pos="851"/>
      </w:tabs>
      <w:spacing w:after="240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C5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E270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270C5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0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0C5"/>
    <w:rPr>
      <w:b/>
      <w:bCs/>
      <w:sz w:val="20"/>
      <w:szCs w:val="20"/>
      <w:lang w:val="en-US"/>
    </w:rPr>
  </w:style>
  <w:style w:type="paragraph" w:customStyle="1" w:styleId="Tabletext">
    <w:name w:val="Table text"/>
    <w:basedOn w:val="Normal"/>
    <w:qFormat/>
    <w:rsid w:val="008431CF"/>
    <w:pPr>
      <w:spacing w:before="60" w:after="60"/>
      <w:ind w:left="113" w:right="113"/>
    </w:pPr>
    <w:rPr>
      <w:color w:val="000000" w:themeColor="text1"/>
      <w:sz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C065BD"/>
    <w:pPr>
      <w:widowControl w:val="0"/>
      <w:spacing w:line="240" w:lineRule="auto"/>
    </w:pPr>
    <w:rPr>
      <w:sz w:val="22"/>
    </w:rPr>
  </w:style>
  <w:style w:type="paragraph" w:customStyle="1" w:styleId="Tabletexttitle">
    <w:name w:val="Table text title"/>
    <w:basedOn w:val="Tabletext"/>
    <w:rsid w:val="00AB326D"/>
    <w:rPr>
      <w:b/>
      <w:color w:val="009FDF"/>
    </w:rPr>
  </w:style>
  <w:style w:type="paragraph" w:styleId="Revision">
    <w:name w:val="Revision"/>
    <w:hidden/>
    <w:uiPriority w:val="99"/>
    <w:semiHidden/>
    <w:rsid w:val="00F9117F"/>
    <w:pPr>
      <w:spacing w:after="0" w:line="240" w:lineRule="auto"/>
    </w:pPr>
    <w:rPr>
      <w:sz w:val="18"/>
      <w:lang w:val="en-US"/>
    </w:rPr>
  </w:style>
  <w:style w:type="paragraph" w:styleId="ListParagraph">
    <w:name w:val="List Paragraph"/>
    <w:basedOn w:val="Normal"/>
    <w:uiPriority w:val="34"/>
    <w:qFormat/>
    <w:rsid w:val="004259CB"/>
    <w:pPr>
      <w:spacing w:after="120" w:line="240" w:lineRule="auto"/>
      <w:ind w:left="720"/>
      <w:contextualSpacing/>
      <w:jc w:val="both"/>
    </w:pPr>
    <w:rPr>
      <w:rFonts w:eastAsia="Calibri" w:cs="Calibri"/>
      <w:sz w:val="22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D3C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comments" Target="comment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microsoft.com/office/2016/09/relationships/commentsIds" Target="commentsIds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microsoft.com/office/2011/relationships/commentsExtended" Target="commentsExtended.xml"/><Relationship Id="rId27" Type="http://schemas.openxmlformats.org/officeDocument/2006/relationships/header" Target="header1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BABB3-E815-4778-9212-B80230359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F0DF4-CE27-4B40-A6A8-76402466B2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F35AE6-FEFF-4547-888D-BFF48BB7D5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C5493-5872-40A0-8206-4BD67A5E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1054</Words>
  <Characters>6011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</vt:lpstr>
      <vt:lpstr>IALA</vt:lpstr>
    </vt:vector>
  </TitlesOfParts>
  <Manager>IALA</Manager>
  <Company>IALA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Christine Philip</dc:creator>
  <cp:lastModifiedBy>Kevin Gregory</cp:lastModifiedBy>
  <cp:revision>14</cp:revision>
  <cp:lastPrinted>2021-09-03T08:57:00Z</cp:lastPrinted>
  <dcterms:created xsi:type="dcterms:W3CDTF">2021-04-15T12:23:00Z</dcterms:created>
  <dcterms:modified xsi:type="dcterms:W3CDTF">2021-09-15T09:32:00Z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133400</vt:r8>
  </property>
</Properties>
</file>